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0AEBB" w14:textId="77777777" w:rsidR="00F47917" w:rsidRDefault="00F47917" w:rsidP="0079499E">
      <w:pPr>
        <w:widowControl w:val="0"/>
        <w:spacing w:line="283" w:lineRule="auto"/>
        <w:ind w:right="57"/>
        <w:jc w:val="both"/>
        <w:rPr>
          <w:ins w:id="0" w:author="McMahon, Natasha" w:date="2020-03-11T08:56:00Z"/>
          <w:rFonts w:ascii="Arial" w:eastAsia="Arial" w:hAnsi="Arial" w:cs="Arial"/>
          <w:color w:val="231F20"/>
          <w:sz w:val="19"/>
          <w:szCs w:val="19"/>
        </w:rPr>
      </w:pPr>
      <w:ins w:id="1" w:author="McMahon, Natasha" w:date="2020-03-11T08:56:00Z">
        <w:r>
          <w:rPr>
            <w:rFonts w:ascii="Arial" w:eastAsia="Arial" w:hAnsi="Arial" w:cs="Arial"/>
            <w:color w:val="231F20"/>
            <w:sz w:val="19"/>
            <w:szCs w:val="19"/>
          </w:rPr>
          <w:t>Suggest new title</w:t>
        </w:r>
      </w:ins>
      <w:ins w:id="2" w:author="McMahon, Natasha" w:date="2020-03-11T09:02:00Z">
        <w:r w:rsidR="00E02BFF">
          <w:rPr>
            <w:rFonts w:ascii="Arial" w:eastAsia="Arial" w:hAnsi="Arial" w:cs="Arial"/>
            <w:color w:val="231F20"/>
            <w:sz w:val="19"/>
            <w:szCs w:val="19"/>
          </w:rPr>
          <w:t xml:space="preserve"> (options)</w:t>
        </w:r>
      </w:ins>
      <w:ins w:id="3" w:author="McMahon, Natasha" w:date="2020-03-11T08:56:00Z">
        <w:r>
          <w:rPr>
            <w:rFonts w:ascii="Arial" w:eastAsia="Arial" w:hAnsi="Arial" w:cs="Arial"/>
            <w:color w:val="231F20"/>
            <w:sz w:val="19"/>
            <w:szCs w:val="19"/>
          </w:rPr>
          <w:t>:</w:t>
        </w:r>
      </w:ins>
    </w:p>
    <w:p w14:paraId="62EBF34E" w14:textId="77777777" w:rsidR="00F47917" w:rsidRPr="00BC1C72" w:rsidRDefault="00F47917">
      <w:pPr>
        <w:pStyle w:val="ListParagraph"/>
        <w:widowControl w:val="0"/>
        <w:numPr>
          <w:ilvl w:val="0"/>
          <w:numId w:val="1"/>
        </w:numPr>
        <w:spacing w:line="283" w:lineRule="auto"/>
        <w:ind w:right="57"/>
        <w:jc w:val="both"/>
        <w:rPr>
          <w:ins w:id="4" w:author="McMahon, Natasha" w:date="2020-03-11T08:58:00Z"/>
          <w:rFonts w:ascii="Arial" w:eastAsia="Arial" w:hAnsi="Arial" w:cs="Arial"/>
          <w:color w:val="231F20"/>
          <w:sz w:val="19"/>
          <w:szCs w:val="19"/>
          <w:rPrChange w:id="5" w:author="McMahon, Natasha" w:date="2020-03-11T08:59:00Z">
            <w:rPr>
              <w:ins w:id="6" w:author="McMahon, Natasha" w:date="2020-03-11T08:58:00Z"/>
            </w:rPr>
          </w:rPrChange>
        </w:rPr>
        <w:pPrChange w:id="7" w:author="McMahon, Natasha" w:date="2020-03-11T08:59:00Z">
          <w:pPr>
            <w:widowControl w:val="0"/>
            <w:spacing w:line="283" w:lineRule="auto"/>
            <w:ind w:right="57"/>
            <w:jc w:val="both"/>
          </w:pPr>
        </w:pPrChange>
      </w:pPr>
      <w:ins w:id="8" w:author="McMahon, Natasha" w:date="2020-03-11T08:56:00Z">
        <w:r w:rsidRPr="00BC1C72">
          <w:rPr>
            <w:rFonts w:ascii="Arial" w:eastAsia="Arial" w:hAnsi="Arial" w:cs="Arial"/>
            <w:color w:val="231F20"/>
            <w:sz w:val="19"/>
            <w:szCs w:val="19"/>
            <w:rPrChange w:id="9" w:author="McMahon, Natasha" w:date="2020-03-11T08:59:00Z">
              <w:rPr/>
            </w:rPrChange>
          </w:rPr>
          <w:t>Mari</w:t>
        </w:r>
      </w:ins>
      <w:ins w:id="10" w:author="McMahon, Natasha" w:date="2020-03-11T08:58:00Z">
        <w:r w:rsidR="00BC1C72" w:rsidRPr="00BC1C72">
          <w:rPr>
            <w:rFonts w:ascii="Arial" w:eastAsia="Arial" w:hAnsi="Arial" w:cs="Arial"/>
            <w:color w:val="231F20"/>
            <w:sz w:val="19"/>
            <w:szCs w:val="19"/>
            <w:rPrChange w:id="11" w:author="McMahon, Natasha" w:date="2020-03-11T08:59:00Z">
              <w:rPr/>
            </w:rPrChange>
          </w:rPr>
          <w:t>time</w:t>
        </w:r>
      </w:ins>
      <w:ins w:id="12" w:author="McMahon, Natasha" w:date="2020-03-11T08:56:00Z">
        <w:r w:rsidRPr="00BC1C72">
          <w:rPr>
            <w:rFonts w:ascii="Arial" w:eastAsia="Arial" w:hAnsi="Arial" w:cs="Arial"/>
            <w:color w:val="231F20"/>
            <w:sz w:val="19"/>
            <w:szCs w:val="19"/>
            <w:rPrChange w:id="13" w:author="McMahon, Natasha" w:date="2020-03-11T08:59:00Z">
              <w:rPr/>
            </w:rPrChange>
          </w:rPr>
          <w:t xml:space="preserve"> </w:t>
        </w:r>
      </w:ins>
      <w:ins w:id="14" w:author="McMahon, Natasha" w:date="2020-03-11T08:57:00Z">
        <w:r w:rsidRPr="00BC1C72">
          <w:rPr>
            <w:rFonts w:ascii="Arial" w:eastAsia="Arial" w:hAnsi="Arial" w:cs="Arial"/>
            <w:color w:val="231F20"/>
            <w:sz w:val="19"/>
            <w:szCs w:val="19"/>
            <w:rPrChange w:id="15" w:author="McMahon, Natasha" w:date="2020-03-11T08:59:00Z">
              <w:rPr/>
            </w:rPrChange>
          </w:rPr>
          <w:t xml:space="preserve">Marking </w:t>
        </w:r>
      </w:ins>
      <w:ins w:id="16" w:author="McMahon, Natasha" w:date="2020-03-11T08:56:00Z">
        <w:r w:rsidRPr="00BC1C72">
          <w:rPr>
            <w:rFonts w:ascii="Arial" w:eastAsia="Arial" w:hAnsi="Arial" w:cs="Arial"/>
            <w:color w:val="231F20"/>
            <w:sz w:val="19"/>
            <w:szCs w:val="19"/>
            <w:rPrChange w:id="17" w:author="McMahon, Natasha" w:date="2020-03-11T08:59:00Z">
              <w:rPr/>
            </w:rPrChange>
          </w:rPr>
          <w:t>System (M</w:t>
        </w:r>
      </w:ins>
      <w:ins w:id="18" w:author="McMahon, Natasha" w:date="2020-03-11T08:57:00Z">
        <w:r w:rsidRPr="00BC1C72">
          <w:rPr>
            <w:rFonts w:ascii="Arial" w:eastAsia="Arial" w:hAnsi="Arial" w:cs="Arial"/>
            <w:color w:val="231F20"/>
            <w:sz w:val="19"/>
            <w:szCs w:val="19"/>
            <w:rPrChange w:id="19" w:author="McMahon, Natasha" w:date="2020-03-11T08:59:00Z">
              <w:rPr/>
            </w:rPrChange>
          </w:rPr>
          <w:t>M</w:t>
        </w:r>
      </w:ins>
      <w:ins w:id="20" w:author="McMahon, Natasha" w:date="2020-03-11T08:56:00Z">
        <w:r w:rsidRPr="00BC1C72">
          <w:rPr>
            <w:rFonts w:ascii="Arial" w:eastAsia="Arial" w:hAnsi="Arial" w:cs="Arial"/>
            <w:color w:val="231F20"/>
            <w:sz w:val="19"/>
            <w:szCs w:val="19"/>
            <w:rPrChange w:id="21" w:author="McMahon, Natasha" w:date="2020-03-11T08:59:00Z">
              <w:rPr/>
            </w:rPrChange>
          </w:rPr>
          <w:t>S) and other</w:t>
        </w:r>
      </w:ins>
      <w:ins w:id="22" w:author="McMahon, Natasha" w:date="2020-03-11T08:57:00Z">
        <w:r w:rsidRPr="00BC1C72">
          <w:rPr>
            <w:rFonts w:ascii="Arial" w:eastAsia="Arial" w:hAnsi="Arial" w:cs="Arial"/>
            <w:color w:val="231F20"/>
            <w:sz w:val="19"/>
            <w:szCs w:val="19"/>
            <w:rPrChange w:id="23" w:author="McMahon, Natasha" w:date="2020-03-11T08:59:00Z">
              <w:rPr/>
            </w:rPrChange>
          </w:rPr>
          <w:t xml:space="preserve"> marine aids to navigation</w:t>
        </w:r>
      </w:ins>
      <w:ins w:id="24" w:author="McMahon, Natasha" w:date="2020-03-11T08:56:00Z">
        <w:r w:rsidRPr="00BC1C72">
          <w:rPr>
            <w:rFonts w:ascii="Arial" w:eastAsia="Arial" w:hAnsi="Arial" w:cs="Arial"/>
            <w:color w:val="231F20"/>
            <w:sz w:val="19"/>
            <w:szCs w:val="19"/>
            <w:rPrChange w:id="25" w:author="McMahon, Natasha" w:date="2020-03-11T08:59:00Z">
              <w:rPr/>
            </w:rPrChange>
          </w:rPr>
          <w:t xml:space="preserve"> </w:t>
        </w:r>
      </w:ins>
    </w:p>
    <w:p w14:paraId="10E1DA18" w14:textId="77777777" w:rsidR="00BC1C72" w:rsidRPr="00BC1C72" w:rsidRDefault="00BC1C72">
      <w:pPr>
        <w:pStyle w:val="ListParagraph"/>
        <w:widowControl w:val="0"/>
        <w:numPr>
          <w:ilvl w:val="0"/>
          <w:numId w:val="1"/>
        </w:numPr>
        <w:spacing w:line="283" w:lineRule="auto"/>
        <w:ind w:right="57"/>
        <w:jc w:val="both"/>
        <w:rPr>
          <w:ins w:id="26" w:author="McMahon, Natasha" w:date="2020-03-11T08:56:00Z"/>
          <w:rFonts w:ascii="Arial" w:eastAsia="Arial" w:hAnsi="Arial" w:cs="Arial"/>
          <w:color w:val="231F20"/>
          <w:sz w:val="19"/>
          <w:szCs w:val="19"/>
          <w:rPrChange w:id="27" w:author="McMahon, Natasha" w:date="2020-03-11T08:59:00Z">
            <w:rPr>
              <w:ins w:id="28" w:author="McMahon, Natasha" w:date="2020-03-11T08:56:00Z"/>
            </w:rPr>
          </w:rPrChange>
        </w:rPr>
        <w:pPrChange w:id="29" w:author="McMahon, Natasha" w:date="2020-03-11T08:59:00Z">
          <w:pPr>
            <w:widowControl w:val="0"/>
            <w:spacing w:line="283" w:lineRule="auto"/>
            <w:ind w:right="57"/>
            <w:jc w:val="both"/>
          </w:pPr>
        </w:pPrChange>
      </w:pPr>
      <w:ins w:id="30" w:author="McMahon, Natasha" w:date="2020-03-11T08:58:00Z">
        <w:r w:rsidRPr="00BC1C72">
          <w:rPr>
            <w:rFonts w:ascii="Arial" w:eastAsia="Arial" w:hAnsi="Arial" w:cs="Arial"/>
            <w:color w:val="231F20"/>
            <w:sz w:val="19"/>
            <w:szCs w:val="19"/>
            <w:rPrChange w:id="31" w:author="McMahon, Natasha" w:date="2020-03-11T08:59:00Z">
              <w:rPr/>
            </w:rPrChange>
          </w:rPr>
          <w:t>Mar</w:t>
        </w:r>
        <w:r w:rsidR="00E02BFF" w:rsidRPr="00E02BFF">
          <w:rPr>
            <w:rFonts w:ascii="Arial" w:eastAsia="Arial" w:hAnsi="Arial" w:cs="Arial"/>
            <w:color w:val="231F20"/>
            <w:sz w:val="19"/>
            <w:szCs w:val="19"/>
          </w:rPr>
          <w:t>ine</w:t>
        </w:r>
        <w:r w:rsidRPr="00BC1C72">
          <w:rPr>
            <w:rFonts w:ascii="Arial" w:eastAsia="Arial" w:hAnsi="Arial" w:cs="Arial"/>
            <w:color w:val="231F20"/>
            <w:sz w:val="19"/>
            <w:szCs w:val="19"/>
            <w:rPrChange w:id="32" w:author="McMahon, Natasha" w:date="2020-03-11T08:59:00Z">
              <w:rPr/>
            </w:rPrChange>
          </w:rPr>
          <w:t xml:space="preserve"> aids to navigation system </w:t>
        </w:r>
      </w:ins>
    </w:p>
    <w:p w14:paraId="43788DA1" w14:textId="77777777" w:rsidR="00F47917" w:rsidRDefault="00F47917" w:rsidP="0079499E">
      <w:pPr>
        <w:widowControl w:val="0"/>
        <w:spacing w:line="283" w:lineRule="auto"/>
        <w:ind w:right="57"/>
        <w:jc w:val="both"/>
        <w:rPr>
          <w:ins w:id="33" w:author="McMahon, Natasha" w:date="2020-03-11T08:56:00Z"/>
          <w:rFonts w:ascii="Arial" w:eastAsia="Arial" w:hAnsi="Arial" w:cs="Arial"/>
          <w:color w:val="231F20"/>
          <w:sz w:val="19"/>
          <w:szCs w:val="19"/>
        </w:rPr>
      </w:pPr>
    </w:p>
    <w:p w14:paraId="02DE3B33" w14:textId="77777777" w:rsidR="00966891" w:rsidRDefault="00966891" w:rsidP="0079499E">
      <w:pPr>
        <w:widowControl w:val="0"/>
        <w:spacing w:line="283" w:lineRule="auto"/>
        <w:ind w:right="57"/>
        <w:jc w:val="both"/>
        <w:rPr>
          <w:ins w:id="34" w:author="McMahon, Natasha" w:date="2020-03-10T13:41:00Z"/>
          <w:rFonts w:ascii="Arial" w:eastAsia="Arial" w:hAnsi="Arial" w:cs="Arial"/>
          <w:color w:val="231F20"/>
          <w:sz w:val="19"/>
          <w:szCs w:val="19"/>
        </w:rPr>
      </w:pPr>
      <w:ins w:id="35" w:author="McMahon, Natasha" w:date="2020-03-10T13:41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Title of the document should be consistent with the title of the guideline – Maritime Buoyage System and other marine </w:t>
        </w:r>
      </w:ins>
      <w:ins w:id="36" w:author="McMahon, Natasha" w:date="2020-03-10T13:42:00Z">
        <w:r>
          <w:rPr>
            <w:rFonts w:ascii="Arial" w:eastAsia="Arial" w:hAnsi="Arial" w:cs="Arial"/>
            <w:color w:val="231F20"/>
            <w:sz w:val="19"/>
            <w:szCs w:val="19"/>
          </w:rPr>
          <w:t>aids to navigation</w:t>
        </w:r>
      </w:ins>
      <w:ins w:id="37" w:author="McMahon, Natasha" w:date="2020-03-10T13:43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 and ensure consistency in all documents.</w:t>
        </w:r>
      </w:ins>
    </w:p>
    <w:p w14:paraId="2291C19C" w14:textId="77777777" w:rsidR="00966891" w:rsidRDefault="00966891" w:rsidP="0079499E">
      <w:pPr>
        <w:widowControl w:val="0"/>
        <w:spacing w:line="283" w:lineRule="auto"/>
        <w:ind w:right="57"/>
        <w:jc w:val="both"/>
        <w:rPr>
          <w:ins w:id="38" w:author="McMahon, Natasha" w:date="2020-03-10T13:41:00Z"/>
          <w:rFonts w:ascii="Arial" w:eastAsia="Arial" w:hAnsi="Arial" w:cs="Arial"/>
          <w:color w:val="231F20"/>
          <w:sz w:val="19"/>
          <w:szCs w:val="19"/>
        </w:rPr>
      </w:pPr>
    </w:p>
    <w:p w14:paraId="4CBD4C59" w14:textId="77777777" w:rsidR="006676ED" w:rsidRDefault="006676ED" w:rsidP="0079499E">
      <w:pPr>
        <w:widowControl w:val="0"/>
        <w:spacing w:line="283" w:lineRule="auto"/>
        <w:ind w:right="57"/>
        <w:jc w:val="both"/>
        <w:rPr>
          <w:ins w:id="39" w:author="McMahon, Natasha" w:date="2020-03-10T10:33:00Z"/>
          <w:rFonts w:ascii="Arial" w:eastAsia="Arial" w:hAnsi="Arial" w:cs="Arial"/>
          <w:color w:val="231F20"/>
          <w:sz w:val="19"/>
          <w:szCs w:val="19"/>
        </w:rPr>
      </w:pPr>
      <w:ins w:id="40" w:author="McMahon, Natasha" w:date="2020-03-10T10:33:00Z">
        <w:r>
          <w:rPr>
            <w:rFonts w:ascii="Arial" w:eastAsia="Arial" w:hAnsi="Arial" w:cs="Arial"/>
            <w:color w:val="231F20"/>
            <w:sz w:val="19"/>
            <w:szCs w:val="19"/>
          </w:rPr>
          <w:t>Suggest graphic illustration of chronological timeline of events</w:t>
        </w:r>
      </w:ins>
      <w:ins w:id="41" w:author="McMahon, Natasha" w:date="2020-03-10T13:35:00Z">
        <w:r w:rsidR="005E15CA">
          <w:rPr>
            <w:rFonts w:ascii="Arial" w:eastAsia="Arial" w:hAnsi="Arial" w:cs="Arial"/>
            <w:color w:val="231F20"/>
            <w:sz w:val="19"/>
            <w:szCs w:val="19"/>
          </w:rPr>
          <w:t xml:space="preserve"> (this would cover the historical background piece)</w:t>
        </w:r>
      </w:ins>
      <w:ins w:id="42" w:author="McMahon, Natasha" w:date="2020-03-10T10:33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 </w:t>
        </w:r>
      </w:ins>
    </w:p>
    <w:p w14:paraId="1526D88A" w14:textId="77777777" w:rsidR="006676ED" w:rsidRDefault="006676ED" w:rsidP="0079499E">
      <w:pPr>
        <w:widowControl w:val="0"/>
        <w:spacing w:line="283" w:lineRule="auto"/>
        <w:ind w:right="57"/>
        <w:jc w:val="both"/>
        <w:rPr>
          <w:ins w:id="43" w:author="McMahon, Natasha" w:date="2020-03-10T10:33:00Z"/>
          <w:rFonts w:ascii="Arial" w:eastAsia="Arial" w:hAnsi="Arial" w:cs="Arial"/>
          <w:color w:val="231F20"/>
          <w:sz w:val="19"/>
          <w:szCs w:val="19"/>
        </w:rPr>
      </w:pPr>
    </w:p>
    <w:p w14:paraId="0E4DD052" w14:textId="77777777" w:rsidR="006676ED" w:rsidRPr="005E15CA" w:rsidRDefault="006676ED" w:rsidP="0079499E">
      <w:pPr>
        <w:widowControl w:val="0"/>
        <w:spacing w:line="283" w:lineRule="auto"/>
        <w:ind w:right="57"/>
        <w:jc w:val="both"/>
        <w:rPr>
          <w:ins w:id="44" w:author="McMahon, Natasha" w:date="2020-03-10T10:33:00Z"/>
          <w:rFonts w:ascii="Arial" w:eastAsia="Arial" w:hAnsi="Arial" w:cs="Arial"/>
          <w:b/>
          <w:color w:val="231F20"/>
          <w:sz w:val="19"/>
          <w:szCs w:val="19"/>
          <w:u w:val="single"/>
          <w:rPrChange w:id="45" w:author="McMahon, Natasha" w:date="2020-03-10T13:34:00Z">
            <w:rPr>
              <w:ins w:id="46" w:author="McMahon, Natasha" w:date="2020-03-10T10:33:00Z"/>
              <w:rFonts w:ascii="Arial" w:eastAsia="Arial" w:hAnsi="Arial" w:cs="Arial"/>
              <w:color w:val="231F20"/>
              <w:sz w:val="19"/>
              <w:szCs w:val="19"/>
            </w:rPr>
          </w:rPrChange>
        </w:rPr>
      </w:pPr>
      <w:ins w:id="47" w:author="McMahon, Natasha" w:date="2020-03-10T10:33:00Z">
        <w:r w:rsidRPr="005E15CA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Introduction</w:t>
        </w:r>
      </w:ins>
    </w:p>
    <w:p w14:paraId="5A3D9761" w14:textId="77777777" w:rsidR="006676ED" w:rsidRDefault="006676ED" w:rsidP="0079499E">
      <w:pPr>
        <w:widowControl w:val="0"/>
        <w:spacing w:line="283" w:lineRule="auto"/>
        <w:ind w:right="57"/>
        <w:jc w:val="both"/>
        <w:rPr>
          <w:ins w:id="49" w:author="McMahon, Natasha" w:date="2020-03-10T10:35:00Z"/>
          <w:rFonts w:ascii="Arial" w:eastAsia="Arial" w:hAnsi="Arial" w:cs="Arial"/>
          <w:color w:val="231F20"/>
          <w:sz w:val="19"/>
          <w:szCs w:val="19"/>
        </w:rPr>
      </w:pPr>
    </w:p>
    <w:p w14:paraId="07E549EB" w14:textId="77777777" w:rsidR="006676ED" w:rsidRDefault="008B356B" w:rsidP="006676ED">
      <w:pPr>
        <w:widowControl w:val="0"/>
        <w:spacing w:line="283" w:lineRule="auto"/>
        <w:ind w:right="58"/>
        <w:jc w:val="both"/>
        <w:rPr>
          <w:moveTo w:id="50" w:author="McMahon, Natasha" w:date="2020-03-10T10:38:00Z"/>
          <w:rFonts w:ascii="Arial" w:eastAsia="Arial" w:hAnsi="Arial" w:cs="Arial"/>
          <w:sz w:val="19"/>
          <w:szCs w:val="19"/>
        </w:rPr>
      </w:pPr>
      <w:ins w:id="51" w:author="McMahon, Natasha" w:date="2020-03-10T10:35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The </w:t>
        </w:r>
      </w:ins>
      <w:moveToRangeStart w:id="52" w:author="McMahon, Natasha" w:date="2020-03-10T10:38:00Z" w:name="move34729152"/>
      <w:moveTo w:id="53" w:author="McMahon, Natasha" w:date="2020-03-10T10:38:00Z">
        <w:del w:id="54" w:author="McMahon, Natasha" w:date="2020-03-10T10:39:00Z">
          <w:r w:rsidR="006676ED" w:rsidDel="006676ED">
            <w:rPr>
              <w:rFonts w:ascii="Arial" w:eastAsia="Arial" w:hAnsi="Arial" w:cs="Arial"/>
              <w:color w:val="231F20"/>
              <w:w w:val="96"/>
              <w:sz w:val="19"/>
              <w:szCs w:val="19"/>
            </w:rPr>
            <w:delText>Thus,</w:delText>
          </w:r>
          <w:r w:rsidR="006676ED" w:rsidDel="006676ED">
            <w:rPr>
              <w:rFonts w:ascii="Arial" w:eastAsia="Arial" w:hAnsi="Arial" w:cs="Arial"/>
              <w:color w:val="231F20"/>
              <w:spacing w:val="-5"/>
              <w:w w:val="96"/>
              <w:sz w:val="19"/>
              <w:szCs w:val="19"/>
            </w:rPr>
            <w:delText xml:space="preserve"> </w:delText>
          </w:r>
        </w:del>
        <w:del w:id="55" w:author="McMahon, Natasha" w:date="2020-03-10T10:47:00Z">
          <w:r w:rsidR="006676ED" w:rsidDel="008B356B">
            <w:rPr>
              <w:rFonts w:ascii="Arial" w:eastAsia="Arial" w:hAnsi="Arial" w:cs="Arial"/>
              <w:color w:val="231F20"/>
              <w:sz w:val="19"/>
              <w:szCs w:val="19"/>
            </w:rPr>
            <w:delText>the</w:delText>
          </w:r>
          <w:r w:rsidR="006676ED" w:rsidDel="008B356B">
            <w:rPr>
              <w:rFonts w:ascii="Arial" w:eastAsia="Arial" w:hAnsi="Arial" w:cs="Arial"/>
              <w:color w:val="231F20"/>
              <w:spacing w:val="-4"/>
              <w:sz w:val="19"/>
              <w:szCs w:val="19"/>
            </w:rPr>
            <w:delText xml:space="preserve"> </w:delText>
          </w:r>
        </w:del>
        <w:r w:rsidR="006676ED">
          <w:rPr>
            <w:rFonts w:ascii="Arial" w:eastAsia="Arial" w:hAnsi="Arial" w:cs="Arial"/>
            <w:color w:val="231F20"/>
            <w:w w:val="94"/>
            <w:sz w:val="19"/>
            <w:szCs w:val="19"/>
          </w:rPr>
          <w:t>IALA</w:t>
        </w:r>
        <w:r w:rsidR="006676ED">
          <w:rPr>
            <w:rFonts w:ascii="Arial" w:eastAsia="Arial" w:hAnsi="Arial" w:cs="Arial"/>
            <w:color w:val="231F20"/>
            <w:spacing w:val="-3"/>
            <w:w w:val="94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sz w:val="19"/>
            <w:szCs w:val="19"/>
          </w:rPr>
          <w:t>Maritime</w:t>
        </w:r>
        <w:r w:rsidR="006676ED">
          <w:rPr>
            <w:rFonts w:ascii="Arial" w:eastAsia="Arial" w:hAnsi="Arial" w:cs="Arial"/>
            <w:color w:val="231F20"/>
            <w:spacing w:val="15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w w:val="96"/>
            <w:sz w:val="19"/>
            <w:szCs w:val="19"/>
          </w:rPr>
          <w:t>Buoyage</w:t>
        </w:r>
        <w:r w:rsidR="006676ED">
          <w:rPr>
            <w:rFonts w:ascii="Arial" w:eastAsia="Arial" w:hAnsi="Arial" w:cs="Arial"/>
            <w:color w:val="231F20"/>
            <w:spacing w:val="-11"/>
            <w:w w:val="96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w w:val="96"/>
            <w:sz w:val="19"/>
            <w:szCs w:val="19"/>
          </w:rPr>
          <w:t>System</w:t>
        </w:r>
      </w:moveTo>
      <w:ins w:id="56" w:author="McMahon, Natasha" w:date="2020-03-10T10:53:00Z">
        <w:r w:rsidR="00235D3C">
          <w:rPr>
            <w:rFonts w:ascii="Arial" w:eastAsia="Arial" w:hAnsi="Arial" w:cs="Arial"/>
            <w:color w:val="231F20"/>
            <w:w w:val="96"/>
            <w:sz w:val="19"/>
            <w:szCs w:val="19"/>
          </w:rPr>
          <w:t xml:space="preserve"> and other </w:t>
        </w:r>
      </w:ins>
      <w:ins w:id="57" w:author="McMahon, Natasha" w:date="2020-03-10T13:36:00Z">
        <w:r w:rsidR="005E15CA">
          <w:rPr>
            <w:rFonts w:ascii="Arial" w:eastAsia="Arial" w:hAnsi="Arial" w:cs="Arial"/>
            <w:color w:val="231F20"/>
            <w:w w:val="96"/>
            <w:sz w:val="19"/>
            <w:szCs w:val="19"/>
          </w:rPr>
          <w:t xml:space="preserve">marine </w:t>
        </w:r>
      </w:ins>
      <w:ins w:id="58" w:author="McMahon, Natasha" w:date="2020-03-10T10:53:00Z">
        <w:r w:rsidR="00235D3C">
          <w:rPr>
            <w:rFonts w:ascii="Arial" w:eastAsia="Arial" w:hAnsi="Arial" w:cs="Arial"/>
            <w:color w:val="231F20"/>
            <w:w w:val="96"/>
            <w:sz w:val="19"/>
            <w:szCs w:val="19"/>
          </w:rPr>
          <w:t>aids to navigation</w:t>
        </w:r>
      </w:ins>
      <w:ins w:id="59" w:author="McMahon, Natasha" w:date="2020-03-10T10:47:00Z">
        <w:r>
          <w:rPr>
            <w:rFonts w:ascii="Arial" w:eastAsia="Arial" w:hAnsi="Arial" w:cs="Arial"/>
            <w:color w:val="231F20"/>
            <w:w w:val="96"/>
            <w:sz w:val="19"/>
            <w:szCs w:val="19"/>
          </w:rPr>
          <w:t>, often referred to as MBS is a guide on marine aids to navigation markings.</w:t>
        </w:r>
      </w:ins>
      <w:ins w:id="60" w:author="McMahon, Natasha" w:date="2020-03-10T10:48:00Z">
        <w:r>
          <w:rPr>
            <w:rFonts w:ascii="Arial" w:eastAsia="Arial" w:hAnsi="Arial" w:cs="Arial"/>
            <w:color w:val="231F20"/>
            <w:w w:val="96"/>
            <w:sz w:val="19"/>
            <w:szCs w:val="19"/>
          </w:rPr>
          <w:t xml:space="preserve"> The purpose is </w:t>
        </w:r>
      </w:ins>
      <w:moveTo w:id="61" w:author="McMahon, Natasha" w:date="2020-03-10T10:38:00Z">
        <w:del w:id="62" w:author="McMahon, Natasha" w:date="2020-03-10T10:48:00Z">
          <w:r w:rsidR="006676ED" w:rsidDel="008B356B">
            <w:rPr>
              <w:rFonts w:ascii="Arial" w:eastAsia="Arial" w:hAnsi="Arial" w:cs="Arial"/>
              <w:color w:val="231F20"/>
              <w:spacing w:val="1"/>
              <w:w w:val="96"/>
              <w:sz w:val="19"/>
              <w:szCs w:val="19"/>
            </w:rPr>
            <w:delText xml:space="preserve"> </w:delText>
          </w:r>
        </w:del>
      </w:moveTo>
      <w:ins w:id="63" w:author="McMahon, Natasha" w:date="2020-03-10T10:39:00Z">
        <w:r w:rsidR="006676ED">
          <w:rPr>
            <w:rFonts w:ascii="Arial" w:eastAsia="Arial" w:hAnsi="Arial" w:cs="Arial"/>
            <w:color w:val="231F20"/>
            <w:spacing w:val="1"/>
            <w:w w:val="96"/>
            <w:sz w:val="19"/>
            <w:szCs w:val="19"/>
          </w:rPr>
          <w:t xml:space="preserve">to </w:t>
        </w:r>
      </w:ins>
      <w:moveTo w:id="64" w:author="McMahon, Natasha" w:date="2020-03-10T10:38:00Z">
        <w:del w:id="65" w:author="McMahon, Natasha" w:date="2020-03-10T10:39:00Z">
          <w:r w:rsidR="006676ED" w:rsidDel="006676ED">
            <w:rPr>
              <w:rFonts w:ascii="Arial" w:eastAsia="Arial" w:hAnsi="Arial" w:cs="Arial"/>
              <w:color w:val="231F20"/>
              <w:sz w:val="19"/>
              <w:szCs w:val="19"/>
            </w:rPr>
            <w:delText>will</w:delText>
          </w:r>
          <w:r w:rsidR="006676ED" w:rsidDel="006676ED">
            <w:rPr>
              <w:rFonts w:ascii="Arial" w:eastAsia="Arial" w:hAnsi="Arial" w:cs="Arial"/>
              <w:color w:val="231F20"/>
              <w:spacing w:val="19"/>
              <w:sz w:val="19"/>
              <w:szCs w:val="19"/>
            </w:rPr>
            <w:delText xml:space="preserve"> </w:delText>
          </w:r>
          <w:r w:rsidR="006676ED" w:rsidDel="006676ED">
            <w:rPr>
              <w:rFonts w:ascii="Arial" w:eastAsia="Arial" w:hAnsi="Arial" w:cs="Arial"/>
              <w:color w:val="231F20"/>
              <w:sz w:val="19"/>
              <w:szCs w:val="19"/>
            </w:rPr>
            <w:delText xml:space="preserve">continue to </w:delText>
          </w:r>
        </w:del>
        <w:r w:rsidR="006676ED">
          <w:rPr>
            <w:rFonts w:ascii="Arial" w:eastAsia="Arial" w:hAnsi="Arial" w:cs="Arial"/>
            <w:color w:val="231F20"/>
            <w:sz w:val="19"/>
            <w:szCs w:val="19"/>
          </w:rPr>
          <w:t>help</w:t>
        </w:r>
        <w:r w:rsidR="006676ED">
          <w:rPr>
            <w:rFonts w:ascii="Arial" w:eastAsia="Arial" w:hAnsi="Arial" w:cs="Arial"/>
            <w:color w:val="231F20"/>
            <w:spacing w:val="1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sz w:val="19"/>
            <w:szCs w:val="19"/>
          </w:rPr>
          <w:t>all</w:t>
        </w:r>
        <w:r w:rsidR="006676ED">
          <w:rPr>
            <w:rFonts w:ascii="Arial" w:eastAsia="Arial" w:hAnsi="Arial" w:cs="Arial"/>
            <w:color w:val="231F20"/>
            <w:spacing w:val="14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sz w:val="19"/>
            <w:szCs w:val="19"/>
          </w:rPr>
          <w:t>Mariners,</w:t>
        </w:r>
        <w:r w:rsidR="006676ED">
          <w:rPr>
            <w:rFonts w:ascii="Arial" w:eastAsia="Arial" w:hAnsi="Arial" w:cs="Arial"/>
            <w:color w:val="231F20"/>
            <w:spacing w:val="5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sz w:val="19"/>
            <w:szCs w:val="19"/>
          </w:rPr>
          <w:t>navigating</w:t>
        </w:r>
        <w:r w:rsidR="006676ED">
          <w:rPr>
            <w:rFonts w:ascii="Arial" w:eastAsia="Arial" w:hAnsi="Arial" w:cs="Arial"/>
            <w:color w:val="231F20"/>
            <w:spacing w:val="-20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w w:val="97"/>
            <w:sz w:val="19"/>
            <w:szCs w:val="19"/>
          </w:rPr>
          <w:t>anywhere</w:t>
        </w:r>
        <w:r w:rsidR="006676ED">
          <w:rPr>
            <w:rFonts w:ascii="Arial" w:eastAsia="Arial" w:hAnsi="Arial" w:cs="Arial"/>
            <w:color w:val="231F20"/>
            <w:spacing w:val="-1"/>
            <w:w w:val="97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sz w:val="19"/>
            <w:szCs w:val="19"/>
          </w:rPr>
          <w:t>in</w:t>
        </w:r>
        <w:r w:rsidR="006676ED">
          <w:rPr>
            <w:rFonts w:ascii="Arial" w:eastAsia="Arial" w:hAnsi="Arial" w:cs="Arial"/>
            <w:color w:val="231F20"/>
            <w:spacing w:val="1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sz w:val="19"/>
            <w:szCs w:val="19"/>
          </w:rPr>
          <w:t xml:space="preserve">the </w:t>
        </w:r>
        <w:r w:rsidR="006676ED">
          <w:rPr>
            <w:rFonts w:ascii="Arial" w:eastAsia="Arial" w:hAnsi="Arial" w:cs="Arial"/>
            <w:color w:val="231F20"/>
            <w:w w:val="102"/>
            <w:sz w:val="19"/>
            <w:szCs w:val="19"/>
          </w:rPr>
          <w:t xml:space="preserve">world, </w:t>
        </w:r>
        <w:r w:rsidR="006676ED">
          <w:rPr>
            <w:rFonts w:ascii="Arial" w:eastAsia="Arial" w:hAnsi="Arial" w:cs="Arial"/>
            <w:color w:val="231F20"/>
            <w:sz w:val="19"/>
            <w:szCs w:val="19"/>
          </w:rPr>
          <w:t>to</w:t>
        </w:r>
        <w:r w:rsidR="006676ED">
          <w:rPr>
            <w:rFonts w:ascii="Arial" w:eastAsia="Arial" w:hAnsi="Arial" w:cs="Arial"/>
            <w:color w:val="231F20"/>
            <w:spacing w:val="17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sz w:val="19"/>
            <w:szCs w:val="19"/>
          </w:rPr>
          <w:t>fix</w:t>
        </w:r>
        <w:r w:rsidR="006676ED">
          <w:rPr>
            <w:rFonts w:ascii="Arial" w:eastAsia="Arial" w:hAnsi="Arial" w:cs="Arial"/>
            <w:color w:val="231F20"/>
            <w:spacing w:val="14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sz w:val="19"/>
            <w:szCs w:val="19"/>
          </w:rPr>
          <w:t>their</w:t>
        </w:r>
        <w:r w:rsidR="006676ED">
          <w:rPr>
            <w:rFonts w:ascii="Arial" w:eastAsia="Arial" w:hAnsi="Arial" w:cs="Arial"/>
            <w:color w:val="231F20"/>
            <w:spacing w:val="32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sz w:val="19"/>
            <w:szCs w:val="19"/>
          </w:rPr>
          <w:t>position</w:t>
        </w:r>
        <w:r w:rsidR="006676ED">
          <w:rPr>
            <w:rFonts w:ascii="Arial" w:eastAsia="Arial" w:hAnsi="Arial" w:cs="Arial"/>
            <w:color w:val="231F20"/>
            <w:spacing w:val="14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sz w:val="19"/>
            <w:szCs w:val="19"/>
          </w:rPr>
          <w:t>and</w:t>
        </w:r>
        <w:r w:rsidR="006676ED">
          <w:rPr>
            <w:rFonts w:ascii="Arial" w:eastAsia="Arial" w:hAnsi="Arial" w:cs="Arial"/>
            <w:color w:val="231F20"/>
            <w:spacing w:val="4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sz w:val="19"/>
            <w:szCs w:val="19"/>
          </w:rPr>
          <w:t>avoid</w:t>
        </w:r>
        <w:r w:rsidR="006676ED">
          <w:rPr>
            <w:rFonts w:ascii="Arial" w:eastAsia="Arial" w:hAnsi="Arial" w:cs="Arial"/>
            <w:color w:val="231F20"/>
            <w:spacing w:val="-13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sz w:val="19"/>
            <w:szCs w:val="19"/>
          </w:rPr>
          <w:t>dangers</w:t>
        </w:r>
        <w:r w:rsidR="006676ED">
          <w:rPr>
            <w:rFonts w:ascii="Arial" w:eastAsia="Arial" w:hAnsi="Arial" w:cs="Arial"/>
            <w:color w:val="231F20"/>
            <w:spacing w:val="7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sz w:val="19"/>
            <w:szCs w:val="19"/>
          </w:rPr>
          <w:t>without</w:t>
        </w:r>
        <w:r w:rsidR="006676ED">
          <w:rPr>
            <w:rFonts w:ascii="Arial" w:eastAsia="Arial" w:hAnsi="Arial" w:cs="Arial"/>
            <w:color w:val="231F20"/>
            <w:spacing w:val="26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sz w:val="19"/>
            <w:szCs w:val="19"/>
          </w:rPr>
          <w:t>fear</w:t>
        </w:r>
        <w:r w:rsidR="006676ED">
          <w:rPr>
            <w:rFonts w:ascii="Arial" w:eastAsia="Arial" w:hAnsi="Arial" w:cs="Arial"/>
            <w:color w:val="231F20"/>
            <w:spacing w:val="21"/>
            <w:sz w:val="19"/>
            <w:szCs w:val="19"/>
          </w:rPr>
          <w:t xml:space="preserve"> </w:t>
        </w:r>
        <w:r w:rsidR="006676ED">
          <w:rPr>
            <w:rFonts w:ascii="Arial" w:eastAsia="Arial" w:hAnsi="Arial" w:cs="Arial"/>
            <w:color w:val="231F20"/>
            <w:sz w:val="19"/>
            <w:szCs w:val="19"/>
          </w:rPr>
          <w:t>of ambiguity</w:t>
        </w:r>
      </w:moveTo>
      <w:ins w:id="66" w:author="McMahon, Natasha" w:date="2020-03-10T10:40:00Z">
        <w:r w:rsidR="006676ED">
          <w:rPr>
            <w:rFonts w:ascii="Arial" w:eastAsia="Arial" w:hAnsi="Arial" w:cs="Arial"/>
            <w:color w:val="231F20"/>
            <w:sz w:val="19"/>
            <w:szCs w:val="19"/>
          </w:rPr>
          <w:t>.</w:t>
        </w:r>
      </w:ins>
      <w:moveTo w:id="67" w:author="McMahon, Natasha" w:date="2020-03-10T10:38:00Z">
        <w:del w:id="68" w:author="McMahon, Natasha" w:date="2020-03-10T10:40:00Z">
          <w:r w:rsidR="006676ED" w:rsidDel="006676ED">
            <w:rPr>
              <w:rFonts w:ascii="Arial" w:eastAsia="Arial" w:hAnsi="Arial" w:cs="Arial"/>
              <w:color w:val="231F20"/>
              <w:sz w:val="19"/>
              <w:szCs w:val="19"/>
            </w:rPr>
            <w:delText>,</w:delText>
          </w:r>
          <w:r w:rsidR="006676ED" w:rsidDel="006676ED">
            <w:rPr>
              <w:rFonts w:ascii="Arial" w:eastAsia="Arial" w:hAnsi="Arial" w:cs="Arial"/>
              <w:color w:val="231F20"/>
              <w:spacing w:val="-9"/>
              <w:sz w:val="19"/>
              <w:szCs w:val="19"/>
            </w:rPr>
            <w:delText xml:space="preserve"> </w:delText>
          </w:r>
          <w:r w:rsidR="006676ED" w:rsidDel="006676ED">
            <w:rPr>
              <w:rFonts w:ascii="Arial" w:eastAsia="Arial" w:hAnsi="Arial" w:cs="Arial"/>
              <w:color w:val="231F20"/>
              <w:sz w:val="19"/>
              <w:szCs w:val="19"/>
            </w:rPr>
            <w:delText>now</w:delText>
          </w:r>
          <w:r w:rsidR="006676ED" w:rsidDel="006676ED">
            <w:rPr>
              <w:rFonts w:ascii="Arial" w:eastAsia="Arial" w:hAnsi="Arial" w:cs="Arial"/>
              <w:color w:val="231F20"/>
              <w:spacing w:val="-10"/>
              <w:sz w:val="19"/>
              <w:szCs w:val="19"/>
            </w:rPr>
            <w:delText xml:space="preserve"> </w:delText>
          </w:r>
          <w:r w:rsidR="006676ED" w:rsidDel="006676ED">
            <w:rPr>
              <w:rFonts w:ascii="Arial" w:eastAsia="Arial" w:hAnsi="Arial" w:cs="Arial"/>
              <w:color w:val="231F20"/>
              <w:sz w:val="19"/>
              <w:szCs w:val="19"/>
            </w:rPr>
            <w:delText>and</w:delText>
          </w:r>
          <w:r w:rsidR="006676ED" w:rsidDel="006676ED">
            <w:rPr>
              <w:rFonts w:ascii="Arial" w:eastAsia="Arial" w:hAnsi="Arial" w:cs="Arial"/>
              <w:color w:val="231F20"/>
              <w:spacing w:val="-9"/>
              <w:sz w:val="19"/>
              <w:szCs w:val="19"/>
            </w:rPr>
            <w:delText xml:space="preserve"> </w:delText>
          </w:r>
          <w:r w:rsidR="006676ED" w:rsidDel="006676ED">
            <w:rPr>
              <w:rFonts w:ascii="Arial" w:eastAsia="Arial" w:hAnsi="Arial" w:cs="Arial"/>
              <w:color w:val="231F20"/>
              <w:sz w:val="19"/>
              <w:szCs w:val="19"/>
            </w:rPr>
            <w:delText>for</w:delText>
          </w:r>
          <w:r w:rsidR="006676ED" w:rsidDel="006676ED">
            <w:rPr>
              <w:rFonts w:ascii="Arial" w:eastAsia="Arial" w:hAnsi="Arial" w:cs="Arial"/>
              <w:color w:val="231F20"/>
              <w:spacing w:val="13"/>
              <w:sz w:val="19"/>
              <w:szCs w:val="19"/>
            </w:rPr>
            <w:delText xml:space="preserve"> </w:delText>
          </w:r>
          <w:r w:rsidR="006676ED" w:rsidDel="006676ED">
            <w:rPr>
              <w:rFonts w:ascii="Arial" w:eastAsia="Arial" w:hAnsi="Arial" w:cs="Arial"/>
              <w:color w:val="231F20"/>
              <w:sz w:val="19"/>
              <w:szCs w:val="19"/>
            </w:rPr>
            <w:delText>the</w:delText>
          </w:r>
          <w:r w:rsidR="006676ED" w:rsidDel="006676ED">
            <w:rPr>
              <w:rFonts w:ascii="Arial" w:eastAsia="Arial" w:hAnsi="Arial" w:cs="Arial"/>
              <w:color w:val="231F20"/>
              <w:spacing w:val="3"/>
              <w:sz w:val="19"/>
              <w:szCs w:val="19"/>
            </w:rPr>
            <w:delText xml:space="preserve"> </w:delText>
          </w:r>
          <w:r w:rsidR="006676ED" w:rsidDel="006676ED">
            <w:rPr>
              <w:rFonts w:ascii="Arial" w:eastAsia="Arial" w:hAnsi="Arial" w:cs="Arial"/>
              <w:color w:val="231F20"/>
              <w:sz w:val="19"/>
              <w:szCs w:val="19"/>
            </w:rPr>
            <w:delText>years</w:delText>
          </w:r>
          <w:r w:rsidR="006676ED" w:rsidDel="006676ED">
            <w:rPr>
              <w:rFonts w:ascii="Arial" w:eastAsia="Arial" w:hAnsi="Arial" w:cs="Arial"/>
              <w:color w:val="231F20"/>
              <w:spacing w:val="-14"/>
              <w:sz w:val="19"/>
              <w:szCs w:val="19"/>
            </w:rPr>
            <w:delText xml:space="preserve"> </w:delText>
          </w:r>
          <w:r w:rsidR="006676ED" w:rsidDel="006676ED">
            <w:rPr>
              <w:rFonts w:ascii="Arial" w:eastAsia="Arial" w:hAnsi="Arial" w:cs="Arial"/>
              <w:color w:val="231F20"/>
              <w:sz w:val="19"/>
              <w:szCs w:val="19"/>
            </w:rPr>
            <w:delText>to</w:delText>
          </w:r>
          <w:r w:rsidR="006676ED" w:rsidDel="006676ED">
            <w:rPr>
              <w:rFonts w:ascii="Arial" w:eastAsia="Arial" w:hAnsi="Arial" w:cs="Arial"/>
              <w:color w:val="231F20"/>
              <w:spacing w:val="3"/>
              <w:sz w:val="19"/>
              <w:szCs w:val="19"/>
            </w:rPr>
            <w:delText xml:space="preserve"> </w:delText>
          </w:r>
          <w:r w:rsidR="006676ED" w:rsidDel="006676ED">
            <w:rPr>
              <w:rFonts w:ascii="Arial" w:eastAsia="Arial" w:hAnsi="Arial" w:cs="Arial"/>
              <w:color w:val="231F20"/>
              <w:sz w:val="19"/>
              <w:szCs w:val="19"/>
            </w:rPr>
            <w:delText>come.</w:delText>
          </w:r>
        </w:del>
      </w:moveTo>
      <w:ins w:id="69" w:author="McMahon, Natasha" w:date="2020-03-10T10:44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 I</w:t>
        </w:r>
      </w:ins>
      <w:ins w:id="70" w:author="McMahon, Natasha" w:date="2020-03-10T10:45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t is also to </w:t>
        </w:r>
      </w:ins>
      <w:ins w:id="71" w:author="McMahon, Natasha" w:date="2020-03-10T10:49:00Z">
        <w:r>
          <w:rPr>
            <w:rFonts w:ascii="Arial" w:eastAsia="Arial" w:hAnsi="Arial" w:cs="Arial"/>
            <w:color w:val="231F20"/>
            <w:sz w:val="19"/>
            <w:szCs w:val="19"/>
          </w:rPr>
          <w:t>help</w:t>
        </w:r>
      </w:ins>
      <w:ins w:id="72" w:author="McMahon, Natasha" w:date="2020-03-10T10:45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 competent maritime authorities to harmonize marine aids to navigation markings.</w:t>
        </w:r>
      </w:ins>
      <w:ins w:id="73" w:author="McMahon, Natasha" w:date="2020-03-10T10:46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 </w:t>
        </w:r>
      </w:ins>
      <w:ins w:id="74" w:author="McMahon, Natasha" w:date="2020-03-10T10:45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 </w:t>
        </w:r>
      </w:ins>
    </w:p>
    <w:p w14:paraId="02518282" w14:textId="77777777" w:rsidR="006676ED" w:rsidRDefault="006676ED" w:rsidP="006676ED">
      <w:pPr>
        <w:widowControl w:val="0"/>
        <w:spacing w:before="20" w:line="200" w:lineRule="exact"/>
        <w:rPr>
          <w:moveTo w:id="75" w:author="McMahon, Natasha" w:date="2020-03-10T10:38:00Z"/>
          <w:rFonts w:ascii="Calibri" w:eastAsia="Calibri" w:hAnsi="Calibri" w:cs="Times New Roman"/>
          <w:sz w:val="20"/>
          <w:szCs w:val="20"/>
        </w:rPr>
      </w:pPr>
    </w:p>
    <w:p w14:paraId="0C08694E" w14:textId="77777777" w:rsidR="006676ED" w:rsidDel="008B356B" w:rsidRDefault="006676ED" w:rsidP="006676ED">
      <w:pPr>
        <w:widowControl w:val="0"/>
        <w:spacing w:line="260" w:lineRule="atLeast"/>
        <w:ind w:right="59"/>
        <w:jc w:val="both"/>
        <w:rPr>
          <w:del w:id="76" w:author="McMahon, Natasha" w:date="2020-03-10T10:46:00Z"/>
          <w:moveTo w:id="77" w:author="McMahon, Natasha" w:date="2020-03-10T10:38:00Z"/>
          <w:rFonts w:ascii="Arial" w:eastAsia="Arial" w:hAnsi="Arial" w:cs="Arial"/>
          <w:sz w:val="19"/>
          <w:szCs w:val="19"/>
        </w:rPr>
      </w:pPr>
      <w:moveTo w:id="78" w:author="McMahon, Natasha" w:date="2020-03-10T10:38:00Z">
        <w:del w:id="79" w:author="McMahon, Natasha" w:date="2020-03-10T10:46:00Z">
          <w:r w:rsidDel="008B356B">
            <w:rPr>
              <w:noProof/>
              <w:lang w:val="en-US"/>
            </w:rPr>
            <mc:AlternateContent>
              <mc:Choice Requires="wpg">
                <w:drawing>
                  <wp:anchor distT="0" distB="0" distL="114300" distR="114300" simplePos="0" relativeHeight="251657728" behindDoc="1" locked="0" layoutInCell="1" allowOverlap="1" wp14:anchorId="3268AC61" wp14:editId="74A9C5E6">
                    <wp:simplePos x="0" y="0"/>
                    <wp:positionH relativeFrom="page">
                      <wp:posOffset>4584065</wp:posOffset>
                    </wp:positionH>
                    <wp:positionV relativeFrom="paragraph">
                      <wp:posOffset>348615</wp:posOffset>
                    </wp:positionV>
                    <wp:extent cx="194945" cy="186690"/>
                    <wp:effectExtent l="0" t="0" r="0" b="0"/>
                    <wp:wrapNone/>
                    <wp:docPr id="1" name="Group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94945" cy="186690"/>
                              <a:chOff x="92" y="17"/>
                              <a:chExt cx="123" cy="186"/>
                            </a:xfrm>
                          </wpg:grpSpPr>
                          <wpg:grpSp>
                            <wpg:cNvPr id="15" name="Group 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93" y="201"/>
                                <a:ext cx="121" cy="2"/>
                                <a:chOff x="93" y="201"/>
                                <a:chExt cx="121" cy="2"/>
                              </a:xfrm>
                            </wpg:grpSpPr>
                            <wps:wsp>
                              <wps:cNvPr id="5632" name="Freeform 56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" y="201"/>
                                  <a:ext cx="121" cy="2"/>
                                </a:xfrm>
                                <a:custGeom>
                                  <a:avLst/>
                                  <a:gdLst>
                                    <a:gd name="T0" fmla="+- 0 7312 7312"/>
                                    <a:gd name="T1" fmla="*/ T0 w 121"/>
                                    <a:gd name="T2" fmla="+- 0 7433 7312"/>
                                    <a:gd name="T3" fmla="*/ T2 w 121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21">
                                      <a:moveTo>
                                        <a:pt x="0" y="0"/>
                                      </a:moveTo>
                                      <a:lnTo>
                                        <a:pt x="12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633" name="Group 5633"/>
                            <wpg:cNvGrpSpPr>
                              <a:grpSpLocks/>
                            </wpg:cNvGrpSpPr>
                            <wpg:grpSpPr bwMode="auto">
                              <a:xfrm>
                                <a:off x="92" y="201"/>
                                <a:ext cx="123" cy="2"/>
                                <a:chOff x="92" y="201"/>
                                <a:chExt cx="123" cy="2"/>
                              </a:xfrm>
                            </wpg:grpSpPr>
                            <wps:wsp>
                              <wps:cNvPr id="5634" name="Freeform 56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" y="201"/>
                                  <a:ext cx="123" cy="2"/>
                                </a:xfrm>
                                <a:custGeom>
                                  <a:avLst/>
                                  <a:gdLst>
                                    <a:gd name="T0" fmla="+- 0 7312 7311"/>
                                    <a:gd name="T1" fmla="*/ T0 w 123"/>
                                    <a:gd name="T2" fmla="+- 0 7434 7311"/>
                                    <a:gd name="T3" fmla="*/ T2 w 1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23">
                                      <a:moveTo>
                                        <a:pt x="1" y="0"/>
                                      </a:moveTo>
                                      <a:lnTo>
                                        <a:pt x="1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68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635" name="Group 56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0" y="168"/>
                                <a:ext cx="105" cy="32"/>
                                <a:chOff x="100" y="168"/>
                                <a:chExt cx="105" cy="32"/>
                              </a:xfrm>
                            </wpg:grpSpPr>
                            <wps:wsp>
                              <wps:cNvPr id="5636" name="Freeform 56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" y="168"/>
                                  <a:ext cx="105" cy="32"/>
                                </a:xfrm>
                                <a:custGeom>
                                  <a:avLst/>
                                  <a:gdLst>
                                    <a:gd name="T0" fmla="+- 0 7352 7319"/>
                                    <a:gd name="T1" fmla="*/ T0 w 105"/>
                                    <a:gd name="T2" fmla="+- 0 717 717"/>
                                    <a:gd name="T3" fmla="*/ 717 h 32"/>
                                    <a:gd name="T4" fmla="+- 0 7336 7319"/>
                                    <a:gd name="T5" fmla="*/ T4 w 105"/>
                                    <a:gd name="T6" fmla="+- 0 720 717"/>
                                    <a:gd name="T7" fmla="*/ 720 h 32"/>
                                    <a:gd name="T8" fmla="+- 0 7319 7319"/>
                                    <a:gd name="T9" fmla="*/ T8 w 105"/>
                                    <a:gd name="T10" fmla="+- 0 727 717"/>
                                    <a:gd name="T11" fmla="*/ 727 h 32"/>
                                    <a:gd name="T12" fmla="+- 0 7319 7319"/>
                                    <a:gd name="T13" fmla="*/ T12 w 105"/>
                                    <a:gd name="T14" fmla="+- 0 749 717"/>
                                    <a:gd name="T15" fmla="*/ 749 h 32"/>
                                    <a:gd name="T16" fmla="+- 0 7424 7319"/>
                                    <a:gd name="T17" fmla="*/ T16 w 105"/>
                                    <a:gd name="T18" fmla="+- 0 749 717"/>
                                    <a:gd name="T19" fmla="*/ 749 h 32"/>
                                    <a:gd name="T20" fmla="+- 0 7424 7319"/>
                                    <a:gd name="T21" fmla="*/ T20 w 105"/>
                                    <a:gd name="T22" fmla="+- 0 729 717"/>
                                    <a:gd name="T23" fmla="*/ 729 h 32"/>
                                    <a:gd name="T24" fmla="+- 0 7422 7319"/>
                                    <a:gd name="T25" fmla="*/ T24 w 105"/>
                                    <a:gd name="T26" fmla="+- 0 728 717"/>
                                    <a:gd name="T27" fmla="*/ 728 h 32"/>
                                    <a:gd name="T28" fmla="+- 0 7411 7319"/>
                                    <a:gd name="T29" fmla="*/ T28 w 105"/>
                                    <a:gd name="T30" fmla="+- 0 724 717"/>
                                    <a:gd name="T31" fmla="*/ 724 h 32"/>
                                    <a:gd name="T32" fmla="+- 0 7388 7319"/>
                                    <a:gd name="T33" fmla="*/ T32 w 105"/>
                                    <a:gd name="T34" fmla="+- 0 719 717"/>
                                    <a:gd name="T35" fmla="*/ 719 h 32"/>
                                    <a:gd name="T36" fmla="+- 0 7352 7319"/>
                                    <a:gd name="T37" fmla="*/ T36 w 105"/>
                                    <a:gd name="T38" fmla="+- 0 717 717"/>
                                    <a:gd name="T39" fmla="*/ 717 h 3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</a:cxnLst>
                                  <a:rect l="0" t="0" r="r" b="b"/>
                                  <a:pathLst>
                                    <a:path w="105" h="32">
                                      <a:moveTo>
                                        <a:pt x="33" y="0"/>
                                      </a:moveTo>
                                      <a:lnTo>
                                        <a:pt x="17" y="3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32"/>
                                      </a:lnTo>
                                      <a:lnTo>
                                        <a:pt x="105" y="32"/>
                                      </a:lnTo>
                                      <a:lnTo>
                                        <a:pt x="105" y="12"/>
                                      </a:lnTo>
                                      <a:lnTo>
                                        <a:pt x="103" y="11"/>
                                      </a:lnTo>
                                      <a:lnTo>
                                        <a:pt x="92" y="7"/>
                                      </a:lnTo>
                                      <a:lnTo>
                                        <a:pt x="69" y="2"/>
                                      </a:lnTo>
                                      <a:lnTo>
                                        <a:pt x="33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637" name="Group 56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00" y="168"/>
                                <a:ext cx="105" cy="32"/>
                                <a:chOff x="100" y="168"/>
                                <a:chExt cx="105" cy="32"/>
                              </a:xfrm>
                            </wpg:grpSpPr>
                            <wps:wsp>
                              <wps:cNvPr id="5638" name="Freeform 56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" y="168"/>
                                  <a:ext cx="105" cy="32"/>
                                </a:xfrm>
                                <a:custGeom>
                                  <a:avLst/>
                                  <a:gdLst>
                                    <a:gd name="T0" fmla="+- 0 7424 7319"/>
                                    <a:gd name="T1" fmla="*/ T0 w 105"/>
                                    <a:gd name="T2" fmla="+- 0 729 717"/>
                                    <a:gd name="T3" fmla="*/ 729 h 32"/>
                                    <a:gd name="T4" fmla="+- 0 7424 7319"/>
                                    <a:gd name="T5" fmla="*/ T4 w 105"/>
                                    <a:gd name="T6" fmla="+- 0 749 717"/>
                                    <a:gd name="T7" fmla="*/ 749 h 32"/>
                                    <a:gd name="T8" fmla="+- 0 7424 7319"/>
                                    <a:gd name="T9" fmla="*/ T8 w 105"/>
                                    <a:gd name="T10" fmla="+- 0 749 717"/>
                                    <a:gd name="T11" fmla="*/ 749 h 32"/>
                                    <a:gd name="T12" fmla="+- 0 7423 7319"/>
                                    <a:gd name="T13" fmla="*/ T12 w 105"/>
                                    <a:gd name="T14" fmla="+- 0 749 717"/>
                                    <a:gd name="T15" fmla="*/ 749 h 32"/>
                                    <a:gd name="T16" fmla="+- 0 7422 7319"/>
                                    <a:gd name="T17" fmla="*/ T16 w 105"/>
                                    <a:gd name="T18" fmla="+- 0 749 717"/>
                                    <a:gd name="T19" fmla="*/ 749 h 32"/>
                                    <a:gd name="T20" fmla="+- 0 7320 7319"/>
                                    <a:gd name="T21" fmla="*/ T20 w 105"/>
                                    <a:gd name="T22" fmla="+- 0 749 717"/>
                                    <a:gd name="T23" fmla="*/ 749 h 32"/>
                                    <a:gd name="T24" fmla="+- 0 7319 7319"/>
                                    <a:gd name="T25" fmla="*/ T24 w 105"/>
                                    <a:gd name="T26" fmla="+- 0 749 717"/>
                                    <a:gd name="T27" fmla="*/ 749 h 32"/>
                                    <a:gd name="T28" fmla="+- 0 7319 7319"/>
                                    <a:gd name="T29" fmla="*/ T28 w 105"/>
                                    <a:gd name="T30" fmla="+- 0 749 717"/>
                                    <a:gd name="T31" fmla="*/ 749 h 32"/>
                                    <a:gd name="T32" fmla="+- 0 7319 7319"/>
                                    <a:gd name="T33" fmla="*/ T32 w 105"/>
                                    <a:gd name="T34" fmla="+- 0 749 717"/>
                                    <a:gd name="T35" fmla="*/ 749 h 32"/>
                                    <a:gd name="T36" fmla="+- 0 7319 7319"/>
                                    <a:gd name="T37" fmla="*/ T36 w 105"/>
                                    <a:gd name="T38" fmla="+- 0 727 717"/>
                                    <a:gd name="T39" fmla="*/ 727 h 32"/>
                                    <a:gd name="T40" fmla="+- 0 7336 7319"/>
                                    <a:gd name="T41" fmla="*/ T40 w 105"/>
                                    <a:gd name="T42" fmla="+- 0 720 717"/>
                                    <a:gd name="T43" fmla="*/ 720 h 32"/>
                                    <a:gd name="T44" fmla="+- 0 7352 7319"/>
                                    <a:gd name="T45" fmla="*/ T44 w 105"/>
                                    <a:gd name="T46" fmla="+- 0 717 717"/>
                                    <a:gd name="T47" fmla="*/ 717 h 32"/>
                                    <a:gd name="T48" fmla="+- 0 7389 7319"/>
                                    <a:gd name="T49" fmla="*/ T48 w 105"/>
                                    <a:gd name="T50" fmla="+- 0 719 717"/>
                                    <a:gd name="T51" fmla="*/ 719 h 32"/>
                                    <a:gd name="T52" fmla="+- 0 7411 7319"/>
                                    <a:gd name="T53" fmla="*/ T52 w 105"/>
                                    <a:gd name="T54" fmla="+- 0 724 717"/>
                                    <a:gd name="T55" fmla="*/ 724 h 32"/>
                                    <a:gd name="T56" fmla="+- 0 7422 7319"/>
                                    <a:gd name="T57" fmla="*/ T56 w 105"/>
                                    <a:gd name="T58" fmla="+- 0 728 717"/>
                                    <a:gd name="T59" fmla="*/ 728 h 32"/>
                                    <a:gd name="T60" fmla="+- 0 7424 7319"/>
                                    <a:gd name="T61" fmla="*/ T60 w 105"/>
                                    <a:gd name="T62" fmla="+- 0 729 717"/>
                                    <a:gd name="T63" fmla="*/ 729 h 3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</a:cxnLst>
                                  <a:rect l="0" t="0" r="r" b="b"/>
                                  <a:pathLst>
                                    <a:path w="105" h="32">
                                      <a:moveTo>
                                        <a:pt x="105" y="12"/>
                                      </a:moveTo>
                                      <a:lnTo>
                                        <a:pt x="105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3" y="32"/>
                                      </a:lnTo>
                                      <a:lnTo>
                                        <a:pt x="1" y="32"/>
                                      </a:lnTo>
                                      <a:lnTo>
                                        <a:pt x="0" y="32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17" y="3"/>
                                      </a:lnTo>
                                      <a:lnTo>
                                        <a:pt x="33" y="0"/>
                                      </a:lnTo>
                                      <a:lnTo>
                                        <a:pt x="70" y="2"/>
                                      </a:lnTo>
                                      <a:lnTo>
                                        <a:pt x="92" y="7"/>
                                      </a:lnTo>
                                      <a:lnTo>
                                        <a:pt x="103" y="11"/>
                                      </a:lnTo>
                                      <a:lnTo>
                                        <a:pt x="105" y="12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71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639" name="Group 56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1" y="17"/>
                                <a:ext cx="23" cy="32"/>
                                <a:chOff x="141" y="17"/>
                                <a:chExt cx="23" cy="32"/>
                              </a:xfrm>
                            </wpg:grpSpPr>
                            <wps:wsp>
                              <wps:cNvPr id="5640" name="Freeform 56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1" y="17"/>
                                  <a:ext cx="23" cy="32"/>
                                </a:xfrm>
                                <a:custGeom>
                                  <a:avLst/>
                                  <a:gdLst>
                                    <a:gd name="T0" fmla="+- 0 7360 7360"/>
                                    <a:gd name="T1" fmla="*/ T0 w 23"/>
                                    <a:gd name="T2" fmla="+- 0 581 566"/>
                                    <a:gd name="T3" fmla="*/ 581 h 32"/>
                                    <a:gd name="T4" fmla="+- 0 7383 7360"/>
                                    <a:gd name="T5" fmla="*/ T4 w 23"/>
                                    <a:gd name="T6" fmla="+- 0 581 566"/>
                                    <a:gd name="T7" fmla="*/ 581 h 3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</a:cxnLst>
                                  <a:rect l="0" t="0" r="r" b="b"/>
                                  <a:pathLst>
                                    <a:path w="23" h="32">
                                      <a:moveTo>
                                        <a:pt x="0" y="15"/>
                                      </a:moveTo>
                                      <a:lnTo>
                                        <a:pt x="23" y="15"/>
                                      </a:lnTo>
                                    </a:path>
                                  </a:pathLst>
                                </a:custGeom>
                                <a:noFill/>
                                <a:ln w="21325">
                                  <a:solidFill>
                                    <a:srgbClr val="ED1C2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641" name="Group 564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1" y="17"/>
                                <a:ext cx="23" cy="31"/>
                                <a:chOff x="141" y="17"/>
                                <a:chExt cx="23" cy="31"/>
                              </a:xfrm>
                            </wpg:grpSpPr>
                            <wps:wsp>
                              <wps:cNvPr id="5642" name="Freeform 56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1" y="17"/>
                                  <a:ext cx="23" cy="31"/>
                                </a:xfrm>
                                <a:custGeom>
                                  <a:avLst/>
                                  <a:gdLst>
                                    <a:gd name="T0" fmla="+- 0 7383 7360"/>
                                    <a:gd name="T1" fmla="*/ T0 w 23"/>
                                    <a:gd name="T2" fmla="+- 0 597 566"/>
                                    <a:gd name="T3" fmla="*/ 597 h 31"/>
                                    <a:gd name="T4" fmla="+- 0 7383 7360"/>
                                    <a:gd name="T5" fmla="*/ T4 w 23"/>
                                    <a:gd name="T6" fmla="+- 0 597 566"/>
                                    <a:gd name="T7" fmla="*/ 597 h 31"/>
                                    <a:gd name="T8" fmla="+- 0 7383 7360"/>
                                    <a:gd name="T9" fmla="*/ T8 w 23"/>
                                    <a:gd name="T10" fmla="+- 0 597 566"/>
                                    <a:gd name="T11" fmla="*/ 597 h 31"/>
                                    <a:gd name="T12" fmla="+- 0 7360 7360"/>
                                    <a:gd name="T13" fmla="*/ T12 w 23"/>
                                    <a:gd name="T14" fmla="+- 0 597 566"/>
                                    <a:gd name="T15" fmla="*/ 597 h 31"/>
                                    <a:gd name="T16" fmla="+- 0 7360 7360"/>
                                    <a:gd name="T17" fmla="*/ T16 w 23"/>
                                    <a:gd name="T18" fmla="+- 0 597 566"/>
                                    <a:gd name="T19" fmla="*/ 597 h 31"/>
                                    <a:gd name="T20" fmla="+- 0 7360 7360"/>
                                    <a:gd name="T21" fmla="*/ T20 w 23"/>
                                    <a:gd name="T22" fmla="+- 0 597 566"/>
                                    <a:gd name="T23" fmla="*/ 597 h 31"/>
                                    <a:gd name="T24" fmla="+- 0 7360 7360"/>
                                    <a:gd name="T25" fmla="*/ T24 w 23"/>
                                    <a:gd name="T26" fmla="+- 0 566 566"/>
                                    <a:gd name="T27" fmla="*/ 566 h 31"/>
                                    <a:gd name="T28" fmla="+- 0 7360 7360"/>
                                    <a:gd name="T29" fmla="*/ T28 w 23"/>
                                    <a:gd name="T30" fmla="+- 0 566 566"/>
                                    <a:gd name="T31" fmla="*/ 566 h 31"/>
                                    <a:gd name="T32" fmla="+- 0 7360 7360"/>
                                    <a:gd name="T33" fmla="*/ T32 w 23"/>
                                    <a:gd name="T34" fmla="+- 0 566 566"/>
                                    <a:gd name="T35" fmla="*/ 566 h 31"/>
                                    <a:gd name="T36" fmla="+- 0 7383 7360"/>
                                    <a:gd name="T37" fmla="*/ T36 w 23"/>
                                    <a:gd name="T38" fmla="+- 0 566 566"/>
                                    <a:gd name="T39" fmla="*/ 566 h 31"/>
                                    <a:gd name="T40" fmla="+- 0 7383 7360"/>
                                    <a:gd name="T41" fmla="*/ T40 w 23"/>
                                    <a:gd name="T42" fmla="+- 0 566 566"/>
                                    <a:gd name="T43" fmla="*/ 566 h 31"/>
                                    <a:gd name="T44" fmla="+- 0 7383 7360"/>
                                    <a:gd name="T45" fmla="*/ T44 w 23"/>
                                    <a:gd name="T46" fmla="+- 0 566 566"/>
                                    <a:gd name="T47" fmla="*/ 566 h 31"/>
                                    <a:gd name="T48" fmla="+- 0 7383 7360"/>
                                    <a:gd name="T49" fmla="*/ T48 w 23"/>
                                    <a:gd name="T50" fmla="+- 0 597 566"/>
                                    <a:gd name="T51" fmla="*/ 597 h 3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23" h="31">
                                      <a:moveTo>
                                        <a:pt x="23" y="31"/>
                                      </a:moveTo>
                                      <a:lnTo>
                                        <a:pt x="23" y="31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3" y="0"/>
                                      </a:lnTo>
                                      <a:lnTo>
                                        <a:pt x="23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71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643" name="Group 56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8" y="80"/>
                                <a:ext cx="27" cy="89"/>
                                <a:chOff x="138" y="80"/>
                                <a:chExt cx="27" cy="89"/>
                              </a:xfrm>
                            </wpg:grpSpPr>
                            <wps:wsp>
                              <wps:cNvPr id="5644" name="Freeform 56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8" y="80"/>
                                  <a:ext cx="27" cy="89"/>
                                </a:xfrm>
                                <a:custGeom>
                                  <a:avLst/>
                                  <a:gdLst>
                                    <a:gd name="T0" fmla="+- 0 7378 7357"/>
                                    <a:gd name="T1" fmla="*/ T0 w 27"/>
                                    <a:gd name="T2" fmla="+- 0 629 629"/>
                                    <a:gd name="T3" fmla="*/ 629 h 89"/>
                                    <a:gd name="T4" fmla="+- 0 7365 7357"/>
                                    <a:gd name="T5" fmla="*/ T4 w 27"/>
                                    <a:gd name="T6" fmla="+- 0 629 629"/>
                                    <a:gd name="T7" fmla="*/ 629 h 89"/>
                                    <a:gd name="T8" fmla="+- 0 7357 7357"/>
                                    <a:gd name="T9" fmla="*/ T8 w 27"/>
                                    <a:gd name="T10" fmla="+- 0 718 629"/>
                                    <a:gd name="T11" fmla="*/ 718 h 89"/>
                                    <a:gd name="T12" fmla="+- 0 7365 7357"/>
                                    <a:gd name="T13" fmla="*/ T12 w 27"/>
                                    <a:gd name="T14" fmla="+- 0 717 629"/>
                                    <a:gd name="T15" fmla="*/ 717 h 89"/>
                                    <a:gd name="T16" fmla="+- 0 7384 7357"/>
                                    <a:gd name="T17" fmla="*/ T16 w 27"/>
                                    <a:gd name="T18" fmla="+- 0 717 629"/>
                                    <a:gd name="T19" fmla="*/ 717 h 89"/>
                                    <a:gd name="T20" fmla="+- 0 7378 7357"/>
                                    <a:gd name="T21" fmla="*/ T20 w 27"/>
                                    <a:gd name="T22" fmla="+- 0 629 629"/>
                                    <a:gd name="T23" fmla="*/ 629 h 89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</a:cxnLst>
                                  <a:rect l="0" t="0" r="r" b="b"/>
                                  <a:pathLst>
                                    <a:path w="27" h="89">
                                      <a:moveTo>
                                        <a:pt x="21" y="0"/>
                                      </a:moveTo>
                                      <a:lnTo>
                                        <a:pt x="8" y="0"/>
                                      </a:lnTo>
                                      <a:lnTo>
                                        <a:pt x="0" y="89"/>
                                      </a:lnTo>
                                      <a:lnTo>
                                        <a:pt x="8" y="88"/>
                                      </a:lnTo>
                                      <a:lnTo>
                                        <a:pt x="27" y="88"/>
                                      </a:lnTo>
                                      <a:lnTo>
                                        <a:pt x="2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45" name="Freeform 56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8" y="80"/>
                                  <a:ext cx="27" cy="89"/>
                                </a:xfrm>
                                <a:custGeom>
                                  <a:avLst/>
                                  <a:gdLst>
                                    <a:gd name="T0" fmla="+- 0 7384 7357"/>
                                    <a:gd name="T1" fmla="*/ T0 w 27"/>
                                    <a:gd name="T2" fmla="+- 0 717 629"/>
                                    <a:gd name="T3" fmla="*/ 717 h 89"/>
                                    <a:gd name="T4" fmla="+- 0 7365 7357"/>
                                    <a:gd name="T5" fmla="*/ T4 w 27"/>
                                    <a:gd name="T6" fmla="+- 0 717 629"/>
                                    <a:gd name="T7" fmla="*/ 717 h 89"/>
                                    <a:gd name="T8" fmla="+- 0 7380 7357"/>
                                    <a:gd name="T9" fmla="*/ T8 w 27"/>
                                    <a:gd name="T10" fmla="+- 0 717 629"/>
                                    <a:gd name="T11" fmla="*/ 717 h 89"/>
                                    <a:gd name="T12" fmla="+- 0 7384 7357"/>
                                    <a:gd name="T13" fmla="*/ T12 w 27"/>
                                    <a:gd name="T14" fmla="+- 0 718 629"/>
                                    <a:gd name="T15" fmla="*/ 718 h 89"/>
                                    <a:gd name="T16" fmla="+- 0 7384 7357"/>
                                    <a:gd name="T17" fmla="*/ T16 w 27"/>
                                    <a:gd name="T18" fmla="+- 0 717 629"/>
                                    <a:gd name="T19" fmla="*/ 717 h 89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7" h="89">
                                      <a:moveTo>
                                        <a:pt x="27" y="88"/>
                                      </a:moveTo>
                                      <a:lnTo>
                                        <a:pt x="8" y="88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7" y="89"/>
                                      </a:lnTo>
                                      <a:lnTo>
                                        <a:pt x="27" y="8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646" name="Group 56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8" y="80"/>
                                <a:ext cx="27" cy="89"/>
                                <a:chOff x="138" y="80"/>
                                <a:chExt cx="27" cy="89"/>
                              </a:xfrm>
                            </wpg:grpSpPr>
                            <wps:wsp>
                              <wps:cNvPr id="5647" name="Freeform 56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8" y="80"/>
                                  <a:ext cx="27" cy="89"/>
                                </a:xfrm>
                                <a:custGeom>
                                  <a:avLst/>
                                  <a:gdLst>
                                    <a:gd name="T0" fmla="+- 0 7384 7357"/>
                                    <a:gd name="T1" fmla="*/ T0 w 27"/>
                                    <a:gd name="T2" fmla="+- 0 718 629"/>
                                    <a:gd name="T3" fmla="*/ 718 h 89"/>
                                    <a:gd name="T4" fmla="+- 0 7380 7357"/>
                                    <a:gd name="T5" fmla="*/ T4 w 27"/>
                                    <a:gd name="T6" fmla="+- 0 717 629"/>
                                    <a:gd name="T7" fmla="*/ 717 h 89"/>
                                    <a:gd name="T8" fmla="+- 0 7376 7357"/>
                                    <a:gd name="T9" fmla="*/ T8 w 27"/>
                                    <a:gd name="T10" fmla="+- 0 717 629"/>
                                    <a:gd name="T11" fmla="*/ 717 h 89"/>
                                    <a:gd name="T12" fmla="+- 0 7372 7357"/>
                                    <a:gd name="T13" fmla="*/ T12 w 27"/>
                                    <a:gd name="T14" fmla="+- 0 717 629"/>
                                    <a:gd name="T15" fmla="*/ 717 h 89"/>
                                    <a:gd name="T16" fmla="+- 0 7365 7357"/>
                                    <a:gd name="T17" fmla="*/ T16 w 27"/>
                                    <a:gd name="T18" fmla="+- 0 717 629"/>
                                    <a:gd name="T19" fmla="*/ 717 h 89"/>
                                    <a:gd name="T20" fmla="+- 0 7360 7357"/>
                                    <a:gd name="T21" fmla="*/ T20 w 27"/>
                                    <a:gd name="T22" fmla="+- 0 718 629"/>
                                    <a:gd name="T23" fmla="*/ 718 h 89"/>
                                    <a:gd name="T24" fmla="+- 0 7357 7357"/>
                                    <a:gd name="T25" fmla="*/ T24 w 27"/>
                                    <a:gd name="T26" fmla="+- 0 718 629"/>
                                    <a:gd name="T27" fmla="*/ 718 h 89"/>
                                    <a:gd name="T28" fmla="+- 0 7365 7357"/>
                                    <a:gd name="T29" fmla="*/ T28 w 27"/>
                                    <a:gd name="T30" fmla="+- 0 630 629"/>
                                    <a:gd name="T31" fmla="*/ 630 h 89"/>
                                    <a:gd name="T32" fmla="+- 0 7365 7357"/>
                                    <a:gd name="T33" fmla="*/ T32 w 27"/>
                                    <a:gd name="T34" fmla="+- 0 629 629"/>
                                    <a:gd name="T35" fmla="*/ 629 h 89"/>
                                    <a:gd name="T36" fmla="+- 0 7365 7357"/>
                                    <a:gd name="T37" fmla="*/ T36 w 27"/>
                                    <a:gd name="T38" fmla="+- 0 629 629"/>
                                    <a:gd name="T39" fmla="*/ 629 h 89"/>
                                    <a:gd name="T40" fmla="+- 0 7377 7357"/>
                                    <a:gd name="T41" fmla="*/ T40 w 27"/>
                                    <a:gd name="T42" fmla="+- 0 629 629"/>
                                    <a:gd name="T43" fmla="*/ 629 h 89"/>
                                    <a:gd name="T44" fmla="+- 0 7378 7357"/>
                                    <a:gd name="T45" fmla="*/ T44 w 27"/>
                                    <a:gd name="T46" fmla="+- 0 629 629"/>
                                    <a:gd name="T47" fmla="*/ 629 h 89"/>
                                    <a:gd name="T48" fmla="+- 0 7378 7357"/>
                                    <a:gd name="T49" fmla="*/ T48 w 27"/>
                                    <a:gd name="T50" fmla="+- 0 630 629"/>
                                    <a:gd name="T51" fmla="*/ 630 h 89"/>
                                    <a:gd name="T52" fmla="+- 0 7384 7357"/>
                                    <a:gd name="T53" fmla="*/ T52 w 27"/>
                                    <a:gd name="T54" fmla="+- 0 718 629"/>
                                    <a:gd name="T55" fmla="*/ 718 h 89"/>
                                    <a:gd name="T56" fmla="+- 0 7384 7357"/>
                                    <a:gd name="T57" fmla="*/ T56 w 27"/>
                                    <a:gd name="T58" fmla="+- 0 718 629"/>
                                    <a:gd name="T59" fmla="*/ 718 h 89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</a:cxnLst>
                                  <a:rect l="0" t="0" r="r" b="b"/>
                                  <a:pathLst>
                                    <a:path w="27" h="89">
                                      <a:moveTo>
                                        <a:pt x="27" y="89"/>
                                      </a:moveTo>
                                      <a:lnTo>
                                        <a:pt x="23" y="88"/>
                                      </a:lnTo>
                                      <a:lnTo>
                                        <a:pt x="19" y="88"/>
                                      </a:lnTo>
                                      <a:lnTo>
                                        <a:pt x="15" y="88"/>
                                      </a:lnTo>
                                      <a:lnTo>
                                        <a:pt x="8" y="88"/>
                                      </a:lnTo>
                                      <a:lnTo>
                                        <a:pt x="3" y="89"/>
                                      </a:lnTo>
                                      <a:lnTo>
                                        <a:pt x="0" y="89"/>
                                      </a:lnTo>
                                      <a:lnTo>
                                        <a:pt x="8" y="1"/>
                                      </a:lnTo>
                                      <a:lnTo>
                                        <a:pt x="8" y="0"/>
                                      </a:lnTo>
                                      <a:lnTo>
                                        <a:pt x="20" y="0"/>
                                      </a:lnTo>
                                      <a:lnTo>
                                        <a:pt x="21" y="0"/>
                                      </a:lnTo>
                                      <a:lnTo>
                                        <a:pt x="21" y="1"/>
                                      </a:lnTo>
                                      <a:lnTo>
                                        <a:pt x="27" y="8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71">
                                  <a:solidFill>
                                    <a:srgbClr val="231F2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C7A1D10" id="Group 1" o:spid="_x0000_s1026" style="position:absolute;margin-left:360.95pt;margin-top:27.45pt;width:15.35pt;height:14.7pt;z-index:-251656192;mso-position-horizontal-relative:page" coordorigin="92,17" coordsize="123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">
                    <v:group id="Group 15" o:spid="_x0000_s1027" style="position:absolute;left:93;top:201;width:121;height:2" coordorigin="93,201" coordsize="1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shape id="Freeform 5632" o:spid="_x0000_s1028" style="position:absolute;left:93;top:201;width:121;height:2;visibility:visible;mso-wrap-style:square;v-text-anchor:top" coordsize="1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" path="m,l121,e" fillcolor="#ed1c24" stroked="f">
                        <v:path arrowok="t" o:connecttype="custom" o:connectlocs="0,0;121,0" o:connectangles="0,0"/>
                      </v:shape>
                    </v:group>
                    <v:group id="Group 5633" o:spid="_x0000_s1029" style="position:absolute;left:92;top:201;width:123;height:2" coordorigin="92,201" coordsize="1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oPb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TGdJAv9vwhOQqz8AAAD//wMAUEsBAi0AFAAGAAgAAAAhANvh9svuAAAAhQEAABMAAAAAAAAA&#10;AAAAAAAAAAAAAFtDb250ZW50X1R5cGVzXS54bWxQSwECLQAUAAYACAAAACEAWvQsW78AAAAVAQAA&#10;CwAAAAAAAAAAAAAAAAAfAQAAX3JlbHMvLnJlbHNQSwECLQAUAAYACAAAACEAhAqD28YAAADdAAAA&#10;DwAAAAAAAAAAAAAAAAAHAgAAZHJzL2Rvd25yZXYueG1sUEsFBgAAAAADAAMAtwAAAPoCAAAAAA==&#10;">
                      <v:shape id="Freeform 5634" o:spid="_x0000_s1030" style="position:absolute;left:92;top:201;width:123;height:2;visibility:visible;mso-wrap-style:square;v-text-anchor:top" coordsize="1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" path="m1,l123,e" filled="f" strokecolor="#231f20" strokeweight=".07133mm">
                        <v:path arrowok="t" o:connecttype="custom" o:connectlocs="1,0;123,0" o:connectangles="0,0"/>
                      </v:shape>
                    </v:group>
                    <v:group id="Group 5635" o:spid="_x0000_s1031" style="position:absolute;left:100;top:168;width:105;height:32" coordorigin="100,168" coordsize="10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">
                      <v:shape id="Freeform 5636" o:spid="_x0000_s1032" style="position:absolute;left:100;top:168;width:105;height:32;visibility:visible;mso-wrap-style:square;v-text-anchor:top" coordsize="10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" path="m33,l17,3,,10,,32r105,l105,12r-2,-1l92,7,69,2,33,e" fillcolor="#ed1c24" stroked="f">
                        <v:path arrowok="t" o:connecttype="custom" o:connectlocs="33,717;17,720;0,727;0,749;105,749;105,729;103,728;92,724;69,719;33,717" o:connectangles="0,0,0,0,0,0,0,0,0,0"/>
                      </v:shape>
                    </v:group>
                    <v:group id="Group 5637" o:spid="_x0000_s1033" style="position:absolute;left:100;top:168;width:105;height:32" coordorigin="100,168" coordsize="10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YXY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WQ6nsHfm/AE5OoFAAD//wMAUEsBAi0AFAAGAAgAAAAhANvh9svuAAAAhQEAABMAAAAAAAAA&#10;AAAAAAAAAAAAAFtDb250ZW50X1R5cGVzXS54bWxQSwECLQAUAAYACAAAACEAWvQsW78AAAAVAQAA&#10;CwAAAAAAAAAAAAAAAAAfAQAAX3JlbHMvLnJlbHNQSwECLQAUAAYACAAAACEA+zGF2MYAAADdAAAA&#10;DwAAAAAAAAAAAAAAAAAHAgAAZHJzL2Rvd25yZXYueG1sUEsFBgAAAAADAAMAtwAAAPoCAAAAAA==&#10;">
                      <v:shape id="Freeform 5638" o:spid="_x0000_s1034" style="position:absolute;left:100;top:168;width:105;height:32;visibility:visible;mso-wrap-style:square;v-text-anchor:top" coordsize="10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" path="m105,12r,20l104,32r-1,l1,32,,32,,10,17,3,33,,70,2,92,7r11,4l105,12xe" filled="f" strokecolor="#231f20" strokeweight=".01864mm">
                        <v:path arrowok="t" o:connecttype="custom" o:connectlocs="105,729;105,749;105,749;104,749;103,749;1,749;0,749;0,749;0,749;0,727;17,720;33,717;70,719;92,724;103,728;105,729" o:connectangles="0,0,0,0,0,0,0,0,0,0,0,0,0,0,0,0"/>
                      </v:shape>
                    </v:group>
                    <v:group id="Group 5639" o:spid="_x0000_s1035" style="position:absolute;left:141;top:17;width:23;height:32" coordorigin="141,17" coordsize="23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rQx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mEzHc/h7E56AXL0AAAD//wMAUEsBAi0AFAAGAAgAAAAhANvh9svuAAAAhQEAABMAAAAAAAAA&#10;AAAAAAAAAAAAAFtDb250ZW50X1R5cGVzXS54bWxQSwECLQAUAAYACAAAACEAWvQsW78AAAAVAQAA&#10;CwAAAAAAAAAAAAAAAAAfAQAAX3JlbHMvLnJlbHNQSwECLQAUAAYACAAAACEA5eK0McYAAADdAAAA&#10;DwAAAAAAAAAAAAAAAAAHAgAAZHJzL2Rvd25yZXYueG1sUEsFBgAAAAADAAMAtwAAAPoCAAAAAA==&#10;">
                      <v:shape id="Freeform 5640" o:spid="_x0000_s1036" style="position:absolute;left:141;top:17;width:23;height:32;visibility:visible;mso-wrap-style:square;v-text-anchor:top" coordsize="23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" path="m,15r23,e" filled="f" strokecolor="#ed1c24" strokeweight=".59236mm">
                        <v:path arrowok="t" o:connecttype="custom" o:connectlocs="0,581;23,581" o:connectangles="0,0"/>
                      </v:shape>
                    </v:group>
                    <v:group id="Group 5641" o:spid="_x0000_s1037" style="position:absolute;left:141;top:17;width:23;height:31" coordorigin="141,17" coordsize="23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stKxwAAAN0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hvnmP4fROegDz8AAAA//8DAFBLAQItABQABgAIAAAAIQDb4fbL7gAAAIUBAAATAAAAAAAA&#10;AAAAAAAAAAAAAABbQ29udGVudF9UeXBlc10ueG1sUEsBAi0AFAAGAAgAAAAhAFr0LFu/AAAAFQEA&#10;AAsAAAAAAAAAAAAAAAAAHwEAAF9yZWxzLy5yZWxzUEsBAi0AFAAGAAgAAAAhAEOSy0rHAAAA3QAA&#10;AA8AAAAAAAAAAAAAAAAABwIAAGRycy9kb3ducmV2LnhtbFBLBQYAAAAAAwADALcAAAD7AgAAAAA=&#10;">
                      <v:shape id="Freeform 5642" o:spid="_x0000_s1038" style="position:absolute;left:141;top:17;width:23;height:31;visibility:visible;mso-wrap-style:square;v-text-anchor:top" coordsize="23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" path="m23,31r,l,31,,,23,r,31xe" filled="f" strokecolor="#231f20" strokeweight=".01864mm">
                        <v:path arrowok="t" o:connecttype="custom" o:connectlocs="23,597;23,597;23,597;0,597;0,597;0,597;0,566;0,566;0,566;23,566;23,566;23,566;23,597" o:connectangles="0,0,0,0,0,0,0,0,0,0,0,0,0"/>
                      </v:shape>
                    </v:group>
                    <v:group id="Group 5643" o:spid="_x0000_s1039" style="position:absolute;left:138;top:80;width:27;height:89" coordorigin="138,80" coordsize="27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PCm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vFkNITXm/AE5OIJAAD//wMAUEsBAi0AFAAGAAgAAAAhANvh9svuAAAAhQEAABMAAAAAAAAA&#10;AAAAAAAAAAAAAFtDb250ZW50X1R5cGVzXS54bWxQSwECLQAUAAYACAAAACEAWvQsW78AAAAVAQAA&#10;CwAAAAAAAAAAAAAAAAAfAQAAX3JlbHMvLnJlbHNQSwECLQAUAAYACAAAACEA3AzwpsYAAADdAAAA&#10;DwAAAAAAAAAAAAAAAAAHAgAAZHJzL2Rvd25yZXYueG1sUEsFBgAAAAADAAMAtwAAAPoCAAAAAA==&#10;">
                      <v:shape id="Freeform 5644" o:spid="_x0000_s1040" style="position:absolute;left:138;top:80;width:27;height:89;visibility:visible;mso-wrap-style:square;v-text-anchor:top" coordsize="27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" path="m21,l8,,,89,8,88r19,l21,e" fillcolor="#ed1c24" stroked="f">
                        <v:path arrowok="t" o:connecttype="custom" o:connectlocs="21,629;8,629;0,718;8,717;27,717;21,629" o:connectangles="0,0,0,0,0,0"/>
                      </v:shape>
                      <v:shape id="Freeform 5645" o:spid="_x0000_s1041" style="position:absolute;left:138;top:80;width:27;height:89;visibility:visible;mso-wrap-style:square;v-text-anchor:top" coordsize="27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" path="m27,88l8,88r15,l27,89r,-1e" fillcolor="#ed1c24" stroked="f">
                        <v:path arrowok="t" o:connecttype="custom" o:connectlocs="27,717;8,717;23,717;27,718;27,717" o:connectangles="0,0,0,0,0"/>
                      </v:shape>
                    </v:group>
                    <v:group id="Group 5646" o:spid="_x0000_s1042" style="position:absolute;left:138;top:80;width:27;height:89" coordorigin="138,80" coordsize="27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">
                      <v:shape id="Freeform 5647" o:spid="_x0000_s1043" style="position:absolute;left:138;top:80;width:27;height:89;visibility:visible;mso-wrap-style:square;v-text-anchor:top" coordsize="27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" path="m27,89l23,88r-4,l15,88r-7,l3,89,,89,8,1,8,,20,r1,l21,1r6,88xe" filled="f" strokecolor="#231f20" strokeweight=".01864mm">
                        <v:path arrowok="t" o:connecttype="custom" o:connectlocs="27,718;23,717;19,717;15,717;8,717;3,718;0,718;8,630;8,629;8,629;20,629;21,629;21,630;27,718;27,718" o:connectangles="0,0,0,0,0,0,0,0,0,0,0,0,0,0,0"/>
                      </v:shape>
                    </v:group>
                    <w10:wrap anchorx="page"/>
                  </v:group>
                </w:pict>
              </mc:Fallback>
            </mc:AlternateContent>
          </w:r>
          <w:r w:rsidDel="008B356B">
            <w:rPr>
              <w:rFonts w:ascii="Arial" w:eastAsia="Arial" w:hAnsi="Arial" w:cs="Arial"/>
              <w:color w:val="231F20"/>
              <w:sz w:val="19"/>
              <w:szCs w:val="19"/>
            </w:rPr>
            <w:delText>Continuity</w:delText>
          </w:r>
          <w:r w:rsidDel="008B356B">
            <w:rPr>
              <w:rFonts w:ascii="Arial" w:eastAsia="Arial" w:hAnsi="Arial" w:cs="Arial"/>
              <w:color w:val="231F20"/>
              <w:spacing w:val="6"/>
              <w:sz w:val="19"/>
              <w:szCs w:val="19"/>
            </w:rPr>
            <w:delText xml:space="preserve"> </w:delText>
          </w:r>
          <w:r w:rsidDel="008B356B">
            <w:rPr>
              <w:rFonts w:ascii="Arial" w:eastAsia="Arial" w:hAnsi="Arial" w:cs="Arial"/>
              <w:color w:val="231F20"/>
              <w:sz w:val="19"/>
              <w:szCs w:val="19"/>
            </w:rPr>
            <w:delText>and</w:delText>
          </w:r>
          <w:r w:rsidDel="008B356B">
            <w:rPr>
              <w:rFonts w:ascii="Arial" w:eastAsia="Arial" w:hAnsi="Arial" w:cs="Arial"/>
              <w:color w:val="231F20"/>
              <w:spacing w:val="5"/>
              <w:sz w:val="19"/>
              <w:szCs w:val="19"/>
            </w:rPr>
            <w:delText xml:space="preserve"> </w:delText>
          </w:r>
          <w:r w:rsidDel="008B356B">
            <w:rPr>
              <w:rFonts w:ascii="Arial" w:eastAsia="Arial" w:hAnsi="Arial" w:cs="Arial"/>
              <w:color w:val="231F20"/>
              <w:sz w:val="19"/>
              <w:szCs w:val="19"/>
            </w:rPr>
            <w:delText>harmonization</w:delText>
          </w:r>
          <w:r w:rsidDel="008B356B">
            <w:rPr>
              <w:rFonts w:ascii="Arial" w:eastAsia="Arial" w:hAnsi="Arial" w:cs="Arial"/>
              <w:color w:val="231F20"/>
              <w:spacing w:val="15"/>
              <w:sz w:val="19"/>
              <w:szCs w:val="19"/>
            </w:rPr>
            <w:delText xml:space="preserve"> </w:delText>
          </w:r>
          <w:r w:rsidDel="008B356B">
            <w:rPr>
              <w:rFonts w:ascii="Arial" w:eastAsia="Arial" w:hAnsi="Arial" w:cs="Arial"/>
              <w:color w:val="231F20"/>
              <w:sz w:val="19"/>
              <w:szCs w:val="19"/>
            </w:rPr>
            <w:delText>of</w:delText>
          </w:r>
          <w:r w:rsidDel="008B356B">
            <w:rPr>
              <w:rFonts w:ascii="Arial" w:eastAsia="Arial" w:hAnsi="Arial" w:cs="Arial"/>
              <w:color w:val="231F20"/>
              <w:spacing w:val="13"/>
              <w:sz w:val="19"/>
              <w:szCs w:val="19"/>
            </w:rPr>
            <w:delText xml:space="preserve"> </w:delText>
          </w:r>
          <w:r w:rsidDel="008B356B">
            <w:rPr>
              <w:rFonts w:ascii="Arial" w:eastAsia="Arial" w:hAnsi="Arial" w:cs="Arial"/>
              <w:color w:val="231F20"/>
              <w:sz w:val="19"/>
              <w:szCs w:val="19"/>
            </w:rPr>
            <w:delText xml:space="preserve">Marine aids to navigation </w:delText>
          </w:r>
          <w:r w:rsidDel="008B356B">
            <w:rPr>
              <w:rFonts w:ascii="Arial" w:eastAsia="Arial" w:hAnsi="Arial" w:cs="Arial"/>
              <w:color w:val="231F20"/>
              <w:spacing w:val="-1"/>
              <w:sz w:val="19"/>
              <w:szCs w:val="19"/>
            </w:rPr>
            <w:delText>Markin</w:delText>
          </w:r>
          <w:r w:rsidDel="008B356B">
            <w:rPr>
              <w:rFonts w:ascii="Arial" w:eastAsia="Arial" w:hAnsi="Arial" w:cs="Arial"/>
              <w:color w:val="231F20"/>
              <w:sz w:val="19"/>
              <w:szCs w:val="19"/>
            </w:rPr>
            <w:delText>g</w:delText>
          </w:r>
          <w:r w:rsidDel="008B356B">
            <w:rPr>
              <w:rFonts w:ascii="Arial" w:eastAsia="Arial" w:hAnsi="Arial" w:cs="Arial"/>
              <w:color w:val="231F20"/>
              <w:spacing w:val="-3"/>
              <w:sz w:val="19"/>
              <w:szCs w:val="19"/>
            </w:rPr>
            <w:delText xml:space="preserve"> </w:delText>
          </w:r>
          <w:r w:rsidDel="008B356B">
            <w:rPr>
              <w:rFonts w:ascii="Arial" w:eastAsia="Arial" w:hAnsi="Arial" w:cs="Arial"/>
              <w:color w:val="231F20"/>
              <w:spacing w:val="-1"/>
              <w:sz w:val="19"/>
              <w:szCs w:val="19"/>
            </w:rPr>
            <w:delText>i</w:delText>
          </w:r>
          <w:r w:rsidDel="008B356B">
            <w:rPr>
              <w:rFonts w:ascii="Arial" w:eastAsia="Arial" w:hAnsi="Arial" w:cs="Arial"/>
              <w:color w:val="231F20"/>
              <w:sz w:val="19"/>
              <w:szCs w:val="19"/>
            </w:rPr>
            <w:delText>s</w:delText>
          </w:r>
          <w:r w:rsidDel="008B356B">
            <w:rPr>
              <w:rFonts w:ascii="Arial" w:eastAsia="Arial" w:hAnsi="Arial" w:cs="Arial"/>
              <w:color w:val="231F20"/>
              <w:spacing w:val="-7"/>
              <w:sz w:val="19"/>
              <w:szCs w:val="19"/>
            </w:rPr>
            <w:delText xml:space="preserve"> </w:delText>
          </w:r>
          <w:r w:rsidDel="008B356B">
            <w:rPr>
              <w:rFonts w:ascii="Arial" w:eastAsia="Arial" w:hAnsi="Arial" w:cs="Arial"/>
              <w:color w:val="231F20"/>
              <w:spacing w:val="-1"/>
              <w:sz w:val="19"/>
              <w:szCs w:val="19"/>
            </w:rPr>
            <w:delText>t</w:delText>
          </w:r>
          <w:r w:rsidDel="008B356B">
            <w:rPr>
              <w:rFonts w:ascii="Arial" w:eastAsia="Arial" w:hAnsi="Arial" w:cs="Arial"/>
              <w:color w:val="231F20"/>
              <w:sz w:val="19"/>
              <w:szCs w:val="19"/>
            </w:rPr>
            <w:delText>o</w:delText>
          </w:r>
          <w:r w:rsidDel="008B356B">
            <w:rPr>
              <w:rFonts w:ascii="Arial" w:eastAsia="Arial" w:hAnsi="Arial" w:cs="Arial"/>
              <w:color w:val="231F20"/>
              <w:spacing w:val="-7"/>
              <w:sz w:val="19"/>
              <w:szCs w:val="19"/>
            </w:rPr>
            <w:delText xml:space="preserve"> </w:delText>
          </w:r>
          <w:r w:rsidDel="008B356B">
            <w:rPr>
              <w:rFonts w:ascii="Arial" w:eastAsia="Arial" w:hAnsi="Arial" w:cs="Arial"/>
              <w:color w:val="231F20"/>
              <w:spacing w:val="-1"/>
              <w:sz w:val="19"/>
              <w:szCs w:val="19"/>
            </w:rPr>
            <w:delText>b</w:delText>
          </w:r>
          <w:r w:rsidDel="008B356B">
            <w:rPr>
              <w:rFonts w:ascii="Arial" w:eastAsia="Arial" w:hAnsi="Arial" w:cs="Arial"/>
              <w:color w:val="231F20"/>
              <w:sz w:val="19"/>
              <w:szCs w:val="19"/>
            </w:rPr>
            <w:delText>e</w:delText>
          </w:r>
          <w:r w:rsidDel="008B356B">
            <w:rPr>
              <w:rFonts w:ascii="Arial" w:eastAsia="Arial" w:hAnsi="Arial" w:cs="Arial"/>
              <w:color w:val="231F20"/>
              <w:spacing w:val="-21"/>
              <w:sz w:val="19"/>
              <w:szCs w:val="19"/>
            </w:rPr>
            <w:delText xml:space="preserve"> </w:delText>
          </w:r>
          <w:r w:rsidDel="008B356B">
            <w:rPr>
              <w:rFonts w:ascii="Arial" w:eastAsia="Arial" w:hAnsi="Arial" w:cs="Arial"/>
              <w:color w:val="231F20"/>
              <w:spacing w:val="-1"/>
              <w:w w:val="93"/>
              <w:sz w:val="19"/>
              <w:szCs w:val="19"/>
            </w:rPr>
            <w:delText>encourage</w:delText>
          </w:r>
          <w:r w:rsidDel="008B356B">
            <w:rPr>
              <w:rFonts w:ascii="Arial" w:eastAsia="Arial" w:hAnsi="Arial" w:cs="Arial"/>
              <w:color w:val="231F20"/>
              <w:w w:val="93"/>
              <w:sz w:val="19"/>
              <w:szCs w:val="19"/>
            </w:rPr>
            <w:delText>d</w:delText>
          </w:r>
          <w:r w:rsidDel="008B356B">
            <w:rPr>
              <w:rFonts w:ascii="Arial" w:eastAsia="Arial" w:hAnsi="Arial" w:cs="Arial"/>
              <w:color w:val="231F20"/>
              <w:spacing w:val="43"/>
              <w:w w:val="93"/>
              <w:sz w:val="19"/>
              <w:szCs w:val="19"/>
            </w:rPr>
            <w:delText xml:space="preserve"> </w:delText>
          </w:r>
          <w:r w:rsidDel="008B356B">
            <w:rPr>
              <w:rFonts w:ascii="Arial" w:eastAsia="Arial" w:hAnsi="Arial" w:cs="Arial"/>
              <w:color w:val="231F20"/>
              <w:spacing w:val="-1"/>
              <w:w w:val="93"/>
              <w:sz w:val="19"/>
              <w:szCs w:val="19"/>
            </w:rPr>
            <w:delText>b</w:delText>
          </w:r>
          <w:r w:rsidDel="008B356B">
            <w:rPr>
              <w:rFonts w:ascii="Arial" w:eastAsia="Arial" w:hAnsi="Arial" w:cs="Arial"/>
              <w:color w:val="231F20"/>
              <w:w w:val="93"/>
              <w:sz w:val="19"/>
              <w:szCs w:val="19"/>
            </w:rPr>
            <w:delText>y</w:delText>
          </w:r>
          <w:r w:rsidDel="008B356B">
            <w:rPr>
              <w:rFonts w:ascii="Arial" w:eastAsia="Arial" w:hAnsi="Arial" w:cs="Arial"/>
              <w:color w:val="231F20"/>
              <w:spacing w:val="-10"/>
              <w:w w:val="93"/>
              <w:sz w:val="19"/>
              <w:szCs w:val="19"/>
            </w:rPr>
            <w:delText xml:space="preserve"> </w:delText>
          </w:r>
          <w:r w:rsidDel="008B356B">
            <w:rPr>
              <w:rFonts w:ascii="Arial" w:eastAsia="Arial" w:hAnsi="Arial" w:cs="Arial"/>
              <w:color w:val="231F20"/>
              <w:spacing w:val="-1"/>
              <w:sz w:val="19"/>
              <w:szCs w:val="19"/>
            </w:rPr>
            <w:delText>al</w:delText>
          </w:r>
          <w:r w:rsidDel="008B356B">
            <w:rPr>
              <w:rFonts w:ascii="Arial" w:eastAsia="Arial" w:hAnsi="Arial" w:cs="Arial"/>
              <w:color w:val="231F20"/>
              <w:sz w:val="19"/>
              <w:szCs w:val="19"/>
            </w:rPr>
            <w:delText>l</w:delText>
          </w:r>
          <w:r w:rsidDel="008B356B">
            <w:rPr>
              <w:rFonts w:ascii="Arial" w:eastAsia="Arial" w:hAnsi="Arial" w:cs="Arial"/>
              <w:color w:val="231F20"/>
              <w:spacing w:val="7"/>
              <w:sz w:val="19"/>
              <w:szCs w:val="19"/>
            </w:rPr>
            <w:delText xml:space="preserve"> </w:delText>
          </w:r>
          <w:r w:rsidDel="008B356B">
            <w:rPr>
              <w:rFonts w:ascii="Arial" w:eastAsia="Arial" w:hAnsi="Arial" w:cs="Arial"/>
              <w:color w:val="231F20"/>
              <w:spacing w:val="-1"/>
              <w:sz w:val="19"/>
              <w:szCs w:val="19"/>
            </w:rPr>
            <w:delText>competen</w:delText>
          </w:r>
          <w:r w:rsidDel="008B356B">
            <w:rPr>
              <w:rFonts w:ascii="Arial" w:eastAsia="Arial" w:hAnsi="Arial" w:cs="Arial"/>
              <w:color w:val="231F20"/>
              <w:sz w:val="19"/>
              <w:szCs w:val="19"/>
            </w:rPr>
            <w:delText>t</w:delText>
          </w:r>
          <w:r w:rsidDel="008B356B">
            <w:rPr>
              <w:rFonts w:ascii="Arial" w:eastAsia="Arial" w:hAnsi="Arial" w:cs="Arial"/>
              <w:color w:val="231F20"/>
              <w:spacing w:val="-10"/>
              <w:sz w:val="19"/>
              <w:szCs w:val="19"/>
            </w:rPr>
            <w:delText xml:space="preserve"> </w:delText>
          </w:r>
          <w:r w:rsidDel="008B356B">
            <w:rPr>
              <w:rFonts w:ascii="Arial" w:eastAsia="Arial" w:hAnsi="Arial" w:cs="Arial"/>
              <w:color w:val="231F20"/>
              <w:spacing w:val="-1"/>
              <w:w w:val="105"/>
              <w:sz w:val="19"/>
              <w:szCs w:val="19"/>
            </w:rPr>
            <w:delText xml:space="preserve">maritime </w:delText>
          </w:r>
          <w:r w:rsidDel="008B356B">
            <w:rPr>
              <w:rFonts w:ascii="Arial" w:eastAsia="Arial" w:hAnsi="Arial" w:cs="Arial"/>
              <w:color w:val="231F20"/>
              <w:w w:val="102"/>
              <w:sz w:val="19"/>
              <w:szCs w:val="19"/>
            </w:rPr>
            <w:delText>authorities.</w:delText>
          </w:r>
        </w:del>
      </w:moveTo>
    </w:p>
    <w:moveToRangeEnd w:id="52"/>
    <w:p w14:paraId="39BC9208" w14:textId="77777777" w:rsidR="006676ED" w:rsidRDefault="006676ED" w:rsidP="0079499E">
      <w:pPr>
        <w:widowControl w:val="0"/>
        <w:spacing w:line="283" w:lineRule="auto"/>
        <w:ind w:right="57"/>
        <w:jc w:val="both"/>
        <w:rPr>
          <w:ins w:id="80" w:author="McMahon, Natasha" w:date="2020-03-10T10:41:00Z"/>
          <w:rFonts w:ascii="Arial" w:eastAsia="Arial" w:hAnsi="Arial" w:cs="Arial"/>
          <w:color w:val="231F20"/>
          <w:sz w:val="19"/>
          <w:szCs w:val="19"/>
        </w:rPr>
      </w:pPr>
    </w:p>
    <w:p w14:paraId="123B0C53" w14:textId="77777777" w:rsidR="0079499E" w:rsidDel="00235D3C" w:rsidRDefault="006676ED" w:rsidP="0079499E">
      <w:pPr>
        <w:widowControl w:val="0"/>
        <w:spacing w:line="283" w:lineRule="auto"/>
        <w:ind w:right="57"/>
        <w:jc w:val="both"/>
        <w:rPr>
          <w:del w:id="81" w:author="McMahon, Natasha" w:date="2020-03-10T10:55:00Z"/>
          <w:rFonts w:ascii="Arial" w:eastAsia="Arial" w:hAnsi="Arial" w:cs="Arial"/>
          <w:sz w:val="19"/>
          <w:szCs w:val="19"/>
        </w:rPr>
      </w:pPr>
      <w:del w:id="82" w:author="McMahon, Natasha" w:date="2020-03-10T10:32:00Z">
        <w:r w:rsidDel="006676ED">
          <w:rPr>
            <w:rFonts w:ascii="Arial" w:eastAsia="Arial" w:hAnsi="Arial" w:cs="Arial"/>
            <w:color w:val="231F20"/>
            <w:sz w:val="19"/>
            <w:szCs w:val="19"/>
          </w:rPr>
          <w:delText>Alt</w:delText>
        </w:r>
        <w:r w:rsidR="0079499E" w:rsidDel="006676ED">
          <w:rPr>
            <w:rFonts w:ascii="Arial" w:eastAsia="Arial" w:hAnsi="Arial" w:cs="Arial"/>
            <w:color w:val="231F20"/>
            <w:sz w:val="19"/>
            <w:szCs w:val="19"/>
          </w:rPr>
          <w:delText xml:space="preserve">hough </w:delText>
        </w:r>
        <w:r w:rsidR="0079499E" w:rsidDel="006676ED">
          <w:rPr>
            <w:rFonts w:ascii="Arial" w:eastAsia="Arial" w:hAnsi="Arial" w:cs="Arial"/>
            <w:color w:val="231F20"/>
            <w:spacing w:val="4"/>
            <w:sz w:val="19"/>
            <w:szCs w:val="19"/>
          </w:rPr>
          <w:delText xml:space="preserve"> </w:delText>
        </w:r>
        <w:r w:rsidR="0079499E" w:rsidDel="006676ED">
          <w:rPr>
            <w:rFonts w:ascii="Arial" w:eastAsia="Arial" w:hAnsi="Arial" w:cs="Arial"/>
            <w:color w:val="231F20"/>
            <w:sz w:val="19"/>
            <w:szCs w:val="19"/>
          </w:rPr>
          <w:delText>t</w:delText>
        </w:r>
      </w:del>
      <w:ins w:id="83" w:author="McMahon, Natasha" w:date="2020-03-10T13:25:00Z">
        <w:r w:rsidR="00101EAA">
          <w:rPr>
            <w:rFonts w:ascii="Arial" w:eastAsia="Arial" w:hAnsi="Arial" w:cs="Arial"/>
            <w:color w:val="231F20"/>
            <w:sz w:val="19"/>
            <w:szCs w:val="19"/>
          </w:rPr>
          <w:t xml:space="preserve"> </w:t>
        </w:r>
      </w:ins>
      <w:ins w:id="84" w:author="McMahon, Natasha" w:date="2020-03-10T10:32:00Z">
        <w:r>
          <w:rPr>
            <w:rFonts w:ascii="Arial" w:eastAsia="Arial" w:hAnsi="Arial" w:cs="Arial"/>
            <w:color w:val="231F20"/>
            <w:sz w:val="19"/>
            <w:szCs w:val="19"/>
          </w:rPr>
          <w:t>T</w:t>
        </w:r>
      </w:ins>
      <w:r w:rsidR="0079499E">
        <w:rPr>
          <w:rFonts w:ascii="Arial" w:eastAsia="Arial" w:hAnsi="Arial" w:cs="Arial"/>
          <w:color w:val="231F20"/>
          <w:sz w:val="19"/>
          <w:szCs w:val="19"/>
        </w:rPr>
        <w:t xml:space="preserve">he </w:t>
      </w:r>
      <w:r w:rsidR="0079499E">
        <w:rPr>
          <w:rFonts w:ascii="Arial" w:eastAsia="Arial" w:hAnsi="Arial" w:cs="Arial"/>
          <w:color w:val="231F20"/>
          <w:spacing w:val="7"/>
          <w:sz w:val="19"/>
          <w:szCs w:val="19"/>
        </w:rPr>
        <w:t xml:space="preserve"> </w:t>
      </w:r>
      <w:del w:id="85" w:author="McMahon, Natasha" w:date="2020-03-10T10:50:00Z">
        <w:r w:rsidR="0079499E" w:rsidDel="008B356B">
          <w:rPr>
            <w:rFonts w:ascii="Arial" w:eastAsia="Arial" w:hAnsi="Arial" w:cs="Arial"/>
            <w:color w:val="231F20"/>
            <w:sz w:val="19"/>
            <w:szCs w:val="19"/>
          </w:rPr>
          <w:delText xml:space="preserve">maritime </w:delText>
        </w:r>
        <w:r w:rsidR="0079499E" w:rsidDel="008B356B">
          <w:rPr>
            <w:rFonts w:ascii="Arial" w:eastAsia="Arial" w:hAnsi="Arial" w:cs="Arial"/>
            <w:color w:val="231F20"/>
            <w:spacing w:val="40"/>
            <w:sz w:val="19"/>
            <w:szCs w:val="19"/>
          </w:rPr>
          <w:delText xml:space="preserve"> </w:delText>
        </w:r>
        <w:r w:rsidR="0079499E" w:rsidDel="008B356B">
          <w:rPr>
            <w:rFonts w:ascii="Arial" w:eastAsia="Arial" w:hAnsi="Arial" w:cs="Arial"/>
            <w:color w:val="231F20"/>
            <w:sz w:val="19"/>
            <w:szCs w:val="19"/>
          </w:rPr>
          <w:delText>buoyage</w:delText>
        </w:r>
        <w:r w:rsidR="0079499E" w:rsidDel="008B356B">
          <w:rPr>
            <w:rFonts w:ascii="Arial" w:eastAsia="Arial" w:hAnsi="Arial" w:cs="Arial"/>
            <w:color w:val="231F20"/>
            <w:spacing w:val="13"/>
            <w:sz w:val="19"/>
            <w:szCs w:val="19"/>
          </w:rPr>
          <w:delText xml:space="preserve"> </w:delText>
        </w:r>
        <w:r w:rsidR="0079499E" w:rsidDel="008B356B">
          <w:rPr>
            <w:rFonts w:ascii="Arial" w:eastAsia="Arial" w:hAnsi="Arial" w:cs="Arial"/>
            <w:color w:val="231F20"/>
            <w:sz w:val="19"/>
            <w:szCs w:val="19"/>
          </w:rPr>
          <w:delText>system</w:delText>
        </w:r>
        <w:r w:rsidR="0079499E" w:rsidDel="008B356B">
          <w:rPr>
            <w:rFonts w:ascii="Arial" w:eastAsia="Arial" w:hAnsi="Arial" w:cs="Arial"/>
            <w:color w:val="231F20"/>
            <w:spacing w:val="51"/>
            <w:sz w:val="19"/>
            <w:szCs w:val="19"/>
          </w:rPr>
          <w:delText xml:space="preserve"> </w:delText>
        </w:r>
        <w:r w:rsidR="0079499E" w:rsidDel="008B356B">
          <w:rPr>
            <w:rFonts w:ascii="Arial" w:eastAsia="Arial" w:hAnsi="Arial" w:cs="Arial"/>
            <w:color w:val="231F20"/>
            <w:sz w:val="19"/>
            <w:szCs w:val="19"/>
          </w:rPr>
          <w:delText>(</w:delText>
        </w:r>
      </w:del>
      <w:r w:rsidR="0079499E">
        <w:rPr>
          <w:rFonts w:ascii="Arial" w:eastAsia="Arial" w:hAnsi="Arial" w:cs="Arial"/>
          <w:color w:val="231F20"/>
          <w:sz w:val="19"/>
          <w:szCs w:val="19"/>
        </w:rPr>
        <w:t>MBS</w:t>
      </w:r>
      <w:del w:id="86" w:author="McMahon, Natasha" w:date="2020-03-10T10:50:00Z">
        <w:r w:rsidR="0079499E" w:rsidDel="008B356B">
          <w:rPr>
            <w:rFonts w:ascii="Arial" w:eastAsia="Arial" w:hAnsi="Arial" w:cs="Arial"/>
            <w:color w:val="231F20"/>
            <w:sz w:val="19"/>
            <w:szCs w:val="19"/>
          </w:rPr>
          <w:delText>)</w:delText>
        </w:r>
      </w:del>
      <w:r w:rsidR="0079499E">
        <w:rPr>
          <w:rFonts w:ascii="Arial" w:eastAsia="Arial" w:hAnsi="Arial" w:cs="Arial"/>
          <w:color w:val="231F20"/>
          <w:spacing w:val="19"/>
          <w:sz w:val="19"/>
          <w:szCs w:val="19"/>
        </w:rPr>
        <w:t xml:space="preserve"> </w:t>
      </w:r>
      <w:r w:rsidR="0079499E">
        <w:rPr>
          <w:rFonts w:ascii="Arial" w:eastAsia="Arial" w:hAnsi="Arial" w:cs="Arial"/>
          <w:color w:val="231F20"/>
          <w:sz w:val="19"/>
          <w:szCs w:val="19"/>
        </w:rPr>
        <w:t xml:space="preserve">has </w:t>
      </w:r>
      <w:r w:rsidR="0079499E">
        <w:rPr>
          <w:rFonts w:ascii="Arial" w:eastAsia="Arial" w:hAnsi="Arial" w:cs="Arial"/>
          <w:color w:val="231F20"/>
          <w:spacing w:val="-2"/>
          <w:sz w:val="19"/>
          <w:szCs w:val="19"/>
        </w:rPr>
        <w:t>serve</w:t>
      </w:r>
      <w:r w:rsidR="0079499E">
        <w:rPr>
          <w:rFonts w:ascii="Arial" w:eastAsia="Arial" w:hAnsi="Arial" w:cs="Arial"/>
          <w:color w:val="231F20"/>
          <w:sz w:val="19"/>
          <w:szCs w:val="19"/>
        </w:rPr>
        <w:t>d</w:t>
      </w:r>
      <w:r w:rsidR="0079499E">
        <w:rPr>
          <w:rFonts w:ascii="Arial" w:eastAsia="Arial" w:hAnsi="Arial" w:cs="Arial"/>
          <w:color w:val="231F20"/>
          <w:spacing w:val="-20"/>
          <w:sz w:val="19"/>
          <w:szCs w:val="19"/>
        </w:rPr>
        <w:t xml:space="preserve"> </w:t>
      </w:r>
      <w:r w:rsidR="0079499E">
        <w:rPr>
          <w:rFonts w:ascii="Arial" w:eastAsia="Arial" w:hAnsi="Arial" w:cs="Arial"/>
          <w:color w:val="231F20"/>
          <w:spacing w:val="-2"/>
          <w:sz w:val="19"/>
          <w:szCs w:val="19"/>
        </w:rPr>
        <w:t>th</w:t>
      </w:r>
      <w:r w:rsidR="0079499E">
        <w:rPr>
          <w:rFonts w:ascii="Arial" w:eastAsia="Arial" w:hAnsi="Arial" w:cs="Arial"/>
          <w:color w:val="231F20"/>
          <w:sz w:val="19"/>
          <w:szCs w:val="19"/>
        </w:rPr>
        <w:t xml:space="preserve">e </w:t>
      </w:r>
      <w:r w:rsidR="0079499E">
        <w:rPr>
          <w:rFonts w:ascii="Arial" w:eastAsia="Arial" w:hAnsi="Arial" w:cs="Arial"/>
          <w:color w:val="231F20"/>
          <w:spacing w:val="-2"/>
          <w:sz w:val="19"/>
          <w:szCs w:val="19"/>
        </w:rPr>
        <w:t>maritim</w:t>
      </w:r>
      <w:r w:rsidR="0079499E">
        <w:rPr>
          <w:rFonts w:ascii="Arial" w:eastAsia="Arial" w:hAnsi="Arial" w:cs="Arial"/>
          <w:color w:val="231F20"/>
          <w:sz w:val="19"/>
          <w:szCs w:val="19"/>
        </w:rPr>
        <w:t>e</w:t>
      </w:r>
      <w:r w:rsidR="0079499E">
        <w:rPr>
          <w:rFonts w:ascii="Arial" w:eastAsia="Arial" w:hAnsi="Arial" w:cs="Arial"/>
          <w:color w:val="231F20"/>
          <w:spacing w:val="33"/>
          <w:sz w:val="19"/>
          <w:szCs w:val="19"/>
        </w:rPr>
        <w:t xml:space="preserve"> </w:t>
      </w:r>
      <w:r w:rsidR="0079499E">
        <w:rPr>
          <w:rFonts w:ascii="Arial" w:eastAsia="Arial" w:hAnsi="Arial" w:cs="Arial"/>
          <w:color w:val="231F20"/>
          <w:spacing w:val="-2"/>
          <w:sz w:val="19"/>
          <w:szCs w:val="19"/>
        </w:rPr>
        <w:t>communit</w:t>
      </w:r>
      <w:r w:rsidR="0079499E">
        <w:rPr>
          <w:rFonts w:ascii="Arial" w:eastAsia="Arial" w:hAnsi="Arial" w:cs="Arial"/>
          <w:color w:val="231F20"/>
          <w:sz w:val="19"/>
          <w:szCs w:val="19"/>
        </w:rPr>
        <w:t>y</w:t>
      </w:r>
      <w:r w:rsidR="0079499E">
        <w:rPr>
          <w:rFonts w:ascii="Arial" w:eastAsia="Arial" w:hAnsi="Arial" w:cs="Arial"/>
          <w:color w:val="231F20"/>
          <w:spacing w:val="5"/>
          <w:sz w:val="19"/>
          <w:szCs w:val="19"/>
        </w:rPr>
        <w:t xml:space="preserve"> </w:t>
      </w:r>
      <w:r w:rsidR="0079499E">
        <w:rPr>
          <w:rFonts w:ascii="Arial" w:eastAsia="Arial" w:hAnsi="Arial" w:cs="Arial"/>
          <w:color w:val="231F20"/>
          <w:spacing w:val="-2"/>
          <w:sz w:val="19"/>
          <w:szCs w:val="19"/>
        </w:rPr>
        <w:t>wel</w:t>
      </w:r>
      <w:r w:rsidR="0079499E">
        <w:rPr>
          <w:rFonts w:ascii="Arial" w:eastAsia="Arial" w:hAnsi="Arial" w:cs="Arial"/>
          <w:color w:val="231F20"/>
          <w:sz w:val="19"/>
          <w:szCs w:val="19"/>
        </w:rPr>
        <w:t>l</w:t>
      </w:r>
      <w:r w:rsidR="0079499E">
        <w:rPr>
          <w:rFonts w:ascii="Arial" w:eastAsia="Arial" w:hAnsi="Arial" w:cs="Arial"/>
          <w:color w:val="231F20"/>
          <w:spacing w:val="13"/>
          <w:sz w:val="19"/>
          <w:szCs w:val="19"/>
        </w:rPr>
        <w:t xml:space="preserve"> </w:t>
      </w:r>
      <w:r w:rsidR="0079499E">
        <w:rPr>
          <w:rFonts w:ascii="Arial" w:eastAsia="Arial" w:hAnsi="Arial" w:cs="Arial"/>
          <w:color w:val="231F20"/>
          <w:spacing w:val="-2"/>
          <w:sz w:val="19"/>
          <w:szCs w:val="19"/>
        </w:rPr>
        <w:t>sinc</w:t>
      </w:r>
      <w:r w:rsidR="0079499E">
        <w:rPr>
          <w:rFonts w:ascii="Arial" w:eastAsia="Arial" w:hAnsi="Arial" w:cs="Arial"/>
          <w:color w:val="231F20"/>
          <w:sz w:val="19"/>
          <w:szCs w:val="19"/>
        </w:rPr>
        <w:t>e</w:t>
      </w:r>
      <w:r w:rsidR="0079499E">
        <w:rPr>
          <w:rFonts w:ascii="Arial" w:eastAsia="Arial" w:hAnsi="Arial" w:cs="Arial"/>
          <w:color w:val="231F20"/>
          <w:spacing w:val="-7"/>
          <w:sz w:val="19"/>
          <w:szCs w:val="19"/>
        </w:rPr>
        <w:t xml:space="preserve"> </w:t>
      </w:r>
      <w:r w:rsidR="0079499E">
        <w:rPr>
          <w:rFonts w:ascii="Arial" w:eastAsia="Arial" w:hAnsi="Arial" w:cs="Arial"/>
          <w:color w:val="231F20"/>
          <w:spacing w:val="-2"/>
          <w:sz w:val="19"/>
          <w:szCs w:val="19"/>
        </w:rPr>
        <w:t>it</w:t>
      </w:r>
      <w:r w:rsidR="0079499E">
        <w:rPr>
          <w:rFonts w:ascii="Arial" w:eastAsia="Arial" w:hAnsi="Arial" w:cs="Arial"/>
          <w:color w:val="231F20"/>
          <w:sz w:val="19"/>
          <w:szCs w:val="19"/>
        </w:rPr>
        <w:t>s</w:t>
      </w:r>
      <w:r w:rsidR="0079499E">
        <w:rPr>
          <w:rFonts w:ascii="Arial" w:eastAsia="Arial" w:hAnsi="Arial" w:cs="Arial"/>
          <w:color w:val="231F20"/>
          <w:spacing w:val="8"/>
          <w:sz w:val="19"/>
          <w:szCs w:val="19"/>
        </w:rPr>
        <w:t xml:space="preserve"> </w:t>
      </w:r>
      <w:r w:rsidR="0079499E">
        <w:rPr>
          <w:rFonts w:ascii="Arial" w:eastAsia="Arial" w:hAnsi="Arial" w:cs="Arial"/>
          <w:color w:val="231F20"/>
          <w:spacing w:val="-2"/>
          <w:sz w:val="19"/>
          <w:szCs w:val="19"/>
        </w:rPr>
        <w:t xml:space="preserve">inception </w:t>
      </w:r>
      <w:r w:rsidR="0079499E">
        <w:rPr>
          <w:rFonts w:ascii="Arial" w:eastAsia="Arial" w:hAnsi="Arial" w:cs="Arial"/>
          <w:color w:val="231F20"/>
          <w:spacing w:val="1"/>
          <w:sz w:val="19"/>
          <w:szCs w:val="19"/>
        </w:rPr>
        <w:t>i</w:t>
      </w:r>
      <w:r w:rsidR="0079499E">
        <w:rPr>
          <w:rFonts w:ascii="Arial" w:eastAsia="Arial" w:hAnsi="Arial" w:cs="Arial"/>
          <w:color w:val="231F20"/>
          <w:sz w:val="19"/>
          <w:szCs w:val="19"/>
        </w:rPr>
        <w:t>n</w:t>
      </w:r>
      <w:r w:rsidR="0079499E">
        <w:rPr>
          <w:rFonts w:ascii="Arial" w:eastAsia="Arial" w:hAnsi="Arial" w:cs="Arial"/>
          <w:color w:val="231F20"/>
          <w:spacing w:val="44"/>
          <w:sz w:val="19"/>
          <w:szCs w:val="19"/>
        </w:rPr>
        <w:t xml:space="preserve"> </w:t>
      </w:r>
      <w:r w:rsidR="0079499E">
        <w:rPr>
          <w:rFonts w:ascii="Arial" w:eastAsia="Arial" w:hAnsi="Arial" w:cs="Arial"/>
          <w:color w:val="231F20"/>
          <w:spacing w:val="1"/>
          <w:sz w:val="19"/>
          <w:szCs w:val="19"/>
        </w:rPr>
        <w:t>th</w:t>
      </w:r>
      <w:r w:rsidR="0079499E">
        <w:rPr>
          <w:rFonts w:ascii="Arial" w:eastAsia="Arial" w:hAnsi="Arial" w:cs="Arial"/>
          <w:color w:val="231F20"/>
          <w:sz w:val="19"/>
          <w:szCs w:val="19"/>
        </w:rPr>
        <w:t>e</w:t>
      </w:r>
      <w:r w:rsidR="0079499E">
        <w:rPr>
          <w:rFonts w:ascii="Arial" w:eastAsia="Arial" w:hAnsi="Arial" w:cs="Arial"/>
          <w:color w:val="231F20"/>
          <w:spacing w:val="43"/>
          <w:sz w:val="19"/>
          <w:szCs w:val="19"/>
        </w:rPr>
        <w:t xml:space="preserve"> </w:t>
      </w:r>
      <w:r w:rsidR="0079499E">
        <w:rPr>
          <w:rFonts w:ascii="Arial" w:eastAsia="Arial" w:hAnsi="Arial" w:cs="Arial"/>
          <w:color w:val="231F20"/>
          <w:spacing w:val="1"/>
          <w:sz w:val="19"/>
          <w:szCs w:val="19"/>
        </w:rPr>
        <w:t>1970s</w:t>
      </w:r>
      <w:r w:rsidR="0079499E">
        <w:rPr>
          <w:rFonts w:ascii="Arial" w:eastAsia="Arial" w:hAnsi="Arial" w:cs="Arial"/>
          <w:color w:val="231F20"/>
          <w:sz w:val="19"/>
          <w:szCs w:val="19"/>
        </w:rPr>
        <w:t>,</w:t>
      </w:r>
      <w:ins w:id="87" w:author="McMahon, Natasha" w:date="2020-03-10T10:50:00Z">
        <w:r w:rsidR="008B356B">
          <w:rPr>
            <w:rFonts w:ascii="Arial" w:eastAsia="Arial" w:hAnsi="Arial" w:cs="Arial"/>
            <w:color w:val="231F20"/>
            <w:sz w:val="19"/>
            <w:szCs w:val="19"/>
          </w:rPr>
          <w:t xml:space="preserve"> </w:t>
        </w:r>
      </w:ins>
      <w:ins w:id="88" w:author="McMahon, Natasha" w:date="2020-03-10T10:59:00Z">
        <w:r w:rsidR="00235D3C">
          <w:rPr>
            <w:rFonts w:ascii="Arial" w:eastAsia="Arial" w:hAnsi="Arial" w:cs="Arial"/>
            <w:color w:val="231F20"/>
            <w:sz w:val="19"/>
            <w:szCs w:val="19"/>
          </w:rPr>
          <w:t>w</w:t>
        </w:r>
      </w:ins>
      <w:ins w:id="89" w:author="McMahon, Natasha" w:date="2020-03-10T10:58:00Z">
        <w:r w:rsidR="00235D3C">
          <w:rPr>
            <w:rFonts w:ascii="Arial" w:eastAsia="Arial" w:hAnsi="Arial" w:cs="Arial"/>
            <w:color w:val="231F20"/>
            <w:sz w:val="19"/>
            <w:szCs w:val="19"/>
          </w:rPr>
          <w:t>orldwide</w:t>
        </w:r>
        <w:r w:rsidR="00235D3C">
          <w:rPr>
            <w:rFonts w:ascii="Arial" w:eastAsia="Arial" w:hAnsi="Arial" w:cs="Arial"/>
            <w:color w:val="231F20"/>
            <w:spacing w:val="-11"/>
            <w:sz w:val="19"/>
            <w:szCs w:val="19"/>
          </w:rPr>
          <w:t xml:space="preserve"> </w:t>
        </w:r>
        <w:r w:rsidR="00235D3C">
          <w:rPr>
            <w:rFonts w:ascii="Arial" w:eastAsia="Arial" w:hAnsi="Arial" w:cs="Arial"/>
            <w:color w:val="231F20"/>
            <w:sz w:val="19"/>
            <w:szCs w:val="19"/>
          </w:rPr>
          <w:t>consultation</w:t>
        </w:r>
        <w:r w:rsidR="00235D3C">
          <w:rPr>
            <w:rFonts w:ascii="Arial" w:eastAsia="Arial" w:hAnsi="Arial" w:cs="Arial"/>
            <w:color w:val="231F20"/>
            <w:spacing w:val="8"/>
            <w:sz w:val="19"/>
            <w:szCs w:val="19"/>
          </w:rPr>
          <w:t xml:space="preserve"> </w:t>
        </w:r>
        <w:r w:rsidR="00235D3C">
          <w:rPr>
            <w:rFonts w:ascii="Arial" w:eastAsia="Arial" w:hAnsi="Arial" w:cs="Arial"/>
            <w:color w:val="231F20"/>
            <w:sz w:val="19"/>
            <w:szCs w:val="19"/>
          </w:rPr>
          <w:t>revealed</w:t>
        </w:r>
        <w:r w:rsidR="00235D3C">
          <w:rPr>
            <w:rFonts w:ascii="Arial" w:eastAsia="Arial" w:hAnsi="Arial" w:cs="Arial"/>
            <w:color w:val="231F20"/>
            <w:spacing w:val="-17"/>
            <w:sz w:val="19"/>
            <w:szCs w:val="19"/>
          </w:rPr>
          <w:t xml:space="preserve"> </w:t>
        </w:r>
        <w:r w:rsidR="00235D3C">
          <w:rPr>
            <w:rFonts w:ascii="Arial" w:eastAsia="Arial" w:hAnsi="Arial" w:cs="Arial"/>
            <w:color w:val="231F20"/>
            <w:sz w:val="19"/>
            <w:szCs w:val="19"/>
          </w:rPr>
          <w:t>that</w:t>
        </w:r>
        <w:r w:rsidR="00235D3C">
          <w:rPr>
            <w:rFonts w:ascii="Arial" w:eastAsia="Arial" w:hAnsi="Arial" w:cs="Arial"/>
            <w:color w:val="231F20"/>
            <w:spacing w:val="8"/>
            <w:sz w:val="19"/>
            <w:szCs w:val="19"/>
          </w:rPr>
          <w:t xml:space="preserve"> </w:t>
        </w:r>
        <w:r w:rsidR="00235D3C">
          <w:rPr>
            <w:rFonts w:ascii="Arial" w:eastAsia="Arial" w:hAnsi="Arial" w:cs="Arial"/>
            <w:color w:val="231F20"/>
            <w:sz w:val="19"/>
            <w:szCs w:val="19"/>
          </w:rPr>
          <w:t>the</w:t>
        </w:r>
        <w:r w:rsidR="00235D3C">
          <w:rPr>
            <w:rFonts w:ascii="Arial" w:eastAsia="Arial" w:hAnsi="Arial" w:cs="Arial"/>
            <w:color w:val="231F20"/>
            <w:spacing w:val="1"/>
            <w:sz w:val="19"/>
            <w:szCs w:val="19"/>
          </w:rPr>
          <w:t xml:space="preserve"> </w:t>
        </w:r>
        <w:r w:rsidR="00235D3C">
          <w:rPr>
            <w:rFonts w:ascii="Arial" w:eastAsia="Arial" w:hAnsi="Arial" w:cs="Arial"/>
            <w:color w:val="231F20"/>
            <w:w w:val="101"/>
            <w:sz w:val="19"/>
            <w:szCs w:val="19"/>
          </w:rPr>
          <w:t xml:space="preserve">fundamental </w:t>
        </w:r>
        <w:r w:rsidR="00235D3C">
          <w:rPr>
            <w:rFonts w:ascii="Arial" w:eastAsia="Arial" w:hAnsi="Arial" w:cs="Arial"/>
            <w:color w:val="231F20"/>
            <w:sz w:val="19"/>
            <w:szCs w:val="19"/>
          </w:rPr>
          <w:t>principles</w:t>
        </w:r>
        <w:r w:rsidR="00235D3C">
          <w:rPr>
            <w:rFonts w:ascii="Arial" w:eastAsia="Arial" w:hAnsi="Arial" w:cs="Arial"/>
            <w:color w:val="231F20"/>
            <w:spacing w:val="39"/>
            <w:sz w:val="19"/>
            <w:szCs w:val="19"/>
          </w:rPr>
          <w:t xml:space="preserve"> </w:t>
        </w:r>
        <w:r w:rsidR="00235D3C">
          <w:rPr>
            <w:rFonts w:ascii="Arial" w:eastAsia="Arial" w:hAnsi="Arial" w:cs="Arial"/>
            <w:color w:val="231F20"/>
            <w:sz w:val="19"/>
            <w:szCs w:val="19"/>
          </w:rPr>
          <w:t>of</w:t>
        </w:r>
        <w:r w:rsidR="00235D3C">
          <w:rPr>
            <w:rFonts w:ascii="Arial" w:eastAsia="Arial" w:hAnsi="Arial" w:cs="Arial"/>
            <w:color w:val="231F20"/>
            <w:spacing w:val="21"/>
            <w:sz w:val="19"/>
            <w:szCs w:val="19"/>
          </w:rPr>
          <w:t xml:space="preserve"> </w:t>
        </w:r>
        <w:r w:rsidR="00235D3C">
          <w:rPr>
            <w:rFonts w:ascii="Arial" w:eastAsia="Arial" w:hAnsi="Arial" w:cs="Arial"/>
            <w:color w:val="231F20"/>
            <w:sz w:val="19"/>
            <w:szCs w:val="19"/>
          </w:rPr>
          <w:t>the</w:t>
        </w:r>
        <w:r w:rsidR="00235D3C">
          <w:rPr>
            <w:rFonts w:ascii="Arial" w:eastAsia="Arial" w:hAnsi="Arial" w:cs="Arial"/>
            <w:color w:val="231F20"/>
            <w:spacing w:val="26"/>
            <w:sz w:val="19"/>
            <w:szCs w:val="19"/>
          </w:rPr>
          <w:t xml:space="preserve"> </w:t>
        </w:r>
        <w:r w:rsidR="00235D3C">
          <w:rPr>
            <w:rFonts w:ascii="Arial" w:eastAsia="Arial" w:hAnsi="Arial" w:cs="Arial"/>
            <w:color w:val="231F20"/>
            <w:sz w:val="19"/>
            <w:szCs w:val="19"/>
          </w:rPr>
          <w:t>MBS</w:t>
        </w:r>
        <w:r w:rsidR="00235D3C">
          <w:rPr>
            <w:rFonts w:ascii="Arial" w:eastAsia="Arial" w:hAnsi="Arial" w:cs="Arial"/>
            <w:color w:val="231F20"/>
            <w:spacing w:val="2"/>
            <w:sz w:val="19"/>
            <w:szCs w:val="19"/>
          </w:rPr>
          <w:t xml:space="preserve"> </w:t>
        </w:r>
        <w:r w:rsidR="00235D3C">
          <w:rPr>
            <w:rFonts w:ascii="Arial" w:eastAsia="Arial" w:hAnsi="Arial" w:cs="Arial"/>
            <w:color w:val="231F20"/>
            <w:sz w:val="19"/>
            <w:szCs w:val="19"/>
          </w:rPr>
          <w:t>should</w:t>
        </w:r>
        <w:r w:rsidR="00235D3C">
          <w:rPr>
            <w:rFonts w:ascii="Arial" w:eastAsia="Arial" w:hAnsi="Arial" w:cs="Arial"/>
            <w:color w:val="231F20"/>
            <w:spacing w:val="23"/>
            <w:sz w:val="19"/>
            <w:szCs w:val="19"/>
          </w:rPr>
          <w:t xml:space="preserve"> </w:t>
        </w:r>
        <w:r w:rsidR="00235D3C">
          <w:rPr>
            <w:rFonts w:ascii="Arial" w:eastAsia="Arial" w:hAnsi="Arial" w:cs="Arial"/>
            <w:color w:val="231F20"/>
            <w:sz w:val="19"/>
            <w:szCs w:val="19"/>
          </w:rPr>
          <w:t>be</w:t>
        </w:r>
        <w:r w:rsidR="00235D3C">
          <w:rPr>
            <w:rFonts w:ascii="Arial" w:eastAsia="Arial" w:hAnsi="Arial" w:cs="Arial"/>
            <w:color w:val="231F20"/>
            <w:spacing w:val="12"/>
            <w:sz w:val="19"/>
            <w:szCs w:val="19"/>
          </w:rPr>
          <w:t xml:space="preserve"> </w:t>
        </w:r>
        <w:r w:rsidR="00235D3C">
          <w:rPr>
            <w:rFonts w:ascii="Arial" w:eastAsia="Arial" w:hAnsi="Arial" w:cs="Arial"/>
            <w:color w:val="231F20"/>
            <w:sz w:val="19"/>
            <w:szCs w:val="19"/>
          </w:rPr>
          <w:t>retained</w:t>
        </w:r>
      </w:ins>
      <w:ins w:id="90" w:author="McMahon, Natasha" w:date="2020-03-10T10:59:00Z">
        <w:r w:rsidR="00235D3C">
          <w:rPr>
            <w:rFonts w:ascii="Arial" w:eastAsia="Arial" w:hAnsi="Arial" w:cs="Arial"/>
            <w:color w:val="231F20"/>
            <w:sz w:val="19"/>
            <w:szCs w:val="19"/>
          </w:rPr>
          <w:t xml:space="preserve"> however</w:t>
        </w:r>
      </w:ins>
      <w:del w:id="91" w:author="McMahon, Natasha" w:date="2020-03-10T10:50:00Z">
        <w:r w:rsidR="0079499E" w:rsidDel="008B356B">
          <w:rPr>
            <w:rFonts w:ascii="Arial" w:eastAsia="Arial" w:hAnsi="Arial" w:cs="Arial"/>
            <w:color w:val="231F20"/>
            <w:sz w:val="19"/>
            <w:szCs w:val="19"/>
          </w:rPr>
          <w:delText xml:space="preserve"> </w:delText>
        </w:r>
        <w:r w:rsidR="0079499E" w:rsidDel="008B356B">
          <w:rPr>
            <w:rFonts w:ascii="Arial" w:eastAsia="Arial" w:hAnsi="Arial" w:cs="Arial"/>
            <w:color w:val="231F20"/>
            <w:spacing w:val="1"/>
            <w:sz w:val="19"/>
            <w:szCs w:val="19"/>
          </w:rPr>
          <w:delText>afte</w:delText>
        </w:r>
        <w:r w:rsidR="0079499E" w:rsidDel="008B356B">
          <w:rPr>
            <w:rFonts w:ascii="Arial" w:eastAsia="Arial" w:hAnsi="Arial" w:cs="Arial"/>
            <w:color w:val="231F20"/>
            <w:sz w:val="19"/>
            <w:szCs w:val="19"/>
          </w:rPr>
          <w:delText xml:space="preserve">r </w:delText>
        </w:r>
        <w:r w:rsidR="0079499E" w:rsidDel="008B356B">
          <w:rPr>
            <w:rFonts w:ascii="Arial" w:eastAsia="Arial" w:hAnsi="Arial" w:cs="Arial"/>
            <w:color w:val="231F20"/>
            <w:spacing w:val="2"/>
            <w:sz w:val="19"/>
            <w:szCs w:val="19"/>
          </w:rPr>
          <w:delText xml:space="preserve"> </w:delText>
        </w:r>
        <w:r w:rsidR="0079499E" w:rsidDel="008B356B">
          <w:rPr>
            <w:rFonts w:ascii="Arial" w:eastAsia="Arial" w:hAnsi="Arial" w:cs="Arial"/>
            <w:color w:val="231F20"/>
            <w:spacing w:val="1"/>
            <w:sz w:val="19"/>
            <w:szCs w:val="19"/>
          </w:rPr>
          <w:delText>th</w:delText>
        </w:r>
        <w:r w:rsidR="0079499E" w:rsidDel="008B356B">
          <w:rPr>
            <w:rFonts w:ascii="Arial" w:eastAsia="Arial" w:hAnsi="Arial" w:cs="Arial"/>
            <w:color w:val="231F20"/>
            <w:sz w:val="19"/>
            <w:szCs w:val="19"/>
          </w:rPr>
          <w:delText>e</w:delText>
        </w:r>
        <w:r w:rsidR="0079499E" w:rsidDel="008B356B">
          <w:rPr>
            <w:rFonts w:ascii="Arial" w:eastAsia="Arial" w:hAnsi="Arial" w:cs="Arial"/>
            <w:color w:val="231F20"/>
            <w:spacing w:val="43"/>
            <w:sz w:val="19"/>
            <w:szCs w:val="19"/>
          </w:rPr>
          <w:delText xml:space="preserve"> </w:delText>
        </w:r>
        <w:r w:rsidR="0079499E" w:rsidDel="008B356B">
          <w:rPr>
            <w:rFonts w:ascii="Arial" w:eastAsia="Arial" w:hAnsi="Arial" w:cs="Arial"/>
            <w:color w:val="231F20"/>
            <w:spacing w:val="1"/>
            <w:sz w:val="19"/>
            <w:szCs w:val="19"/>
          </w:rPr>
          <w:delText>200</w:delText>
        </w:r>
        <w:r w:rsidR="0079499E" w:rsidDel="008B356B">
          <w:rPr>
            <w:rFonts w:ascii="Arial" w:eastAsia="Arial" w:hAnsi="Arial" w:cs="Arial"/>
            <w:color w:val="231F20"/>
            <w:sz w:val="19"/>
            <w:szCs w:val="19"/>
          </w:rPr>
          <w:delText>6</w:delText>
        </w:r>
        <w:r w:rsidR="0079499E" w:rsidDel="008B356B">
          <w:rPr>
            <w:rFonts w:ascii="Arial" w:eastAsia="Arial" w:hAnsi="Arial" w:cs="Arial"/>
            <w:color w:val="231F20"/>
            <w:spacing w:val="6"/>
            <w:sz w:val="19"/>
            <w:szCs w:val="19"/>
          </w:rPr>
          <w:delText xml:space="preserve"> </w:delText>
        </w:r>
        <w:r w:rsidR="0079499E" w:rsidDel="008B356B">
          <w:rPr>
            <w:rFonts w:ascii="Arial" w:eastAsia="Arial" w:hAnsi="Arial" w:cs="Arial"/>
            <w:color w:val="231F20"/>
            <w:spacing w:val="1"/>
            <w:sz w:val="19"/>
            <w:szCs w:val="19"/>
          </w:rPr>
          <w:delText>IAL</w:delText>
        </w:r>
        <w:r w:rsidR="0079499E" w:rsidDel="008B356B">
          <w:rPr>
            <w:rFonts w:ascii="Arial" w:eastAsia="Arial" w:hAnsi="Arial" w:cs="Arial"/>
            <w:color w:val="231F20"/>
            <w:sz w:val="19"/>
            <w:szCs w:val="19"/>
          </w:rPr>
          <w:delText>A</w:delText>
        </w:r>
        <w:r w:rsidR="0079499E" w:rsidDel="008B356B">
          <w:rPr>
            <w:rFonts w:ascii="Arial" w:eastAsia="Arial" w:hAnsi="Arial" w:cs="Arial"/>
            <w:color w:val="231F20"/>
            <w:spacing w:val="15"/>
            <w:sz w:val="19"/>
            <w:szCs w:val="19"/>
          </w:rPr>
          <w:delText xml:space="preserve"> </w:delText>
        </w:r>
        <w:r w:rsidR="0079499E" w:rsidDel="008B356B">
          <w:rPr>
            <w:rFonts w:ascii="Arial" w:eastAsia="Arial" w:hAnsi="Arial" w:cs="Arial"/>
            <w:color w:val="231F20"/>
            <w:spacing w:val="1"/>
            <w:sz w:val="19"/>
            <w:szCs w:val="19"/>
          </w:rPr>
          <w:delText>Conferenc</w:delText>
        </w:r>
        <w:r w:rsidR="0079499E" w:rsidDel="008B356B">
          <w:rPr>
            <w:rFonts w:ascii="Arial" w:eastAsia="Arial" w:hAnsi="Arial" w:cs="Arial"/>
            <w:color w:val="231F20"/>
            <w:sz w:val="19"/>
            <w:szCs w:val="19"/>
          </w:rPr>
          <w:delText>e</w:delText>
        </w:r>
        <w:r w:rsidR="0079499E" w:rsidDel="008B356B">
          <w:rPr>
            <w:rFonts w:ascii="Arial" w:eastAsia="Arial" w:hAnsi="Arial" w:cs="Arial"/>
            <w:color w:val="231F20"/>
            <w:spacing w:val="10"/>
            <w:sz w:val="19"/>
            <w:szCs w:val="19"/>
          </w:rPr>
          <w:delText xml:space="preserve"> </w:delText>
        </w:r>
        <w:r w:rsidR="0079499E" w:rsidDel="008B356B">
          <w:rPr>
            <w:rFonts w:ascii="Arial" w:eastAsia="Arial" w:hAnsi="Arial" w:cs="Arial"/>
            <w:color w:val="231F20"/>
            <w:spacing w:val="1"/>
            <w:w w:val="103"/>
            <w:sz w:val="19"/>
            <w:szCs w:val="19"/>
          </w:rPr>
          <w:delText xml:space="preserve">in </w:delText>
        </w:r>
        <w:r w:rsidR="0079499E" w:rsidDel="008B356B">
          <w:rPr>
            <w:rFonts w:ascii="Arial" w:eastAsia="Arial" w:hAnsi="Arial" w:cs="Arial"/>
            <w:color w:val="231F20"/>
            <w:w w:val="96"/>
            <w:sz w:val="19"/>
            <w:szCs w:val="19"/>
          </w:rPr>
          <w:delText>Shanghai,</w:delText>
        </w:r>
        <w:r w:rsidR="0079499E" w:rsidDel="008B356B">
          <w:rPr>
            <w:rFonts w:ascii="Arial" w:eastAsia="Arial" w:hAnsi="Arial" w:cs="Arial"/>
            <w:color w:val="231F20"/>
            <w:spacing w:val="-9"/>
            <w:w w:val="96"/>
            <w:sz w:val="19"/>
            <w:szCs w:val="19"/>
          </w:rPr>
          <w:delText xml:space="preserve"> </w:delText>
        </w:r>
        <w:r w:rsidR="0079499E" w:rsidDel="008B356B">
          <w:rPr>
            <w:rFonts w:ascii="Arial" w:eastAsia="Arial" w:hAnsi="Arial" w:cs="Arial"/>
            <w:color w:val="231F20"/>
            <w:w w:val="96"/>
            <w:sz w:val="19"/>
            <w:szCs w:val="19"/>
          </w:rPr>
          <w:delText>China,</w:delText>
        </w:r>
        <w:r w:rsidR="0079499E" w:rsidDel="008B356B">
          <w:rPr>
            <w:rFonts w:ascii="Arial" w:eastAsia="Arial" w:hAnsi="Arial" w:cs="Arial"/>
            <w:color w:val="231F20"/>
            <w:spacing w:val="-9"/>
            <w:w w:val="96"/>
            <w:sz w:val="19"/>
            <w:szCs w:val="19"/>
          </w:rPr>
          <w:delText xml:space="preserve"> </w:delText>
        </w:r>
        <w:r w:rsidR="0079499E" w:rsidDel="008B356B">
          <w:rPr>
            <w:rFonts w:ascii="Arial" w:eastAsia="Arial" w:hAnsi="Arial" w:cs="Arial"/>
            <w:color w:val="231F20"/>
            <w:sz w:val="19"/>
            <w:szCs w:val="19"/>
          </w:rPr>
          <w:delText>it</w:delText>
        </w:r>
        <w:r w:rsidR="0079499E" w:rsidDel="008B356B">
          <w:rPr>
            <w:rFonts w:ascii="Arial" w:eastAsia="Arial" w:hAnsi="Arial" w:cs="Arial"/>
            <w:color w:val="231F20"/>
            <w:spacing w:val="2"/>
            <w:sz w:val="19"/>
            <w:szCs w:val="19"/>
          </w:rPr>
          <w:delText xml:space="preserve"> </w:delText>
        </w:r>
      </w:del>
      <w:del w:id="92" w:author="McMahon, Natasha" w:date="2020-03-10T10:51:00Z">
        <w:r w:rsidR="0079499E" w:rsidDel="008B356B">
          <w:rPr>
            <w:rFonts w:ascii="Arial" w:eastAsia="Arial" w:hAnsi="Arial" w:cs="Arial"/>
            <w:color w:val="231F20"/>
            <w:sz w:val="19"/>
            <w:szCs w:val="19"/>
          </w:rPr>
          <w:delText>was</w:delText>
        </w:r>
        <w:r w:rsidR="0079499E" w:rsidDel="008B356B">
          <w:rPr>
            <w:rFonts w:ascii="Arial" w:eastAsia="Arial" w:hAnsi="Arial" w:cs="Arial"/>
            <w:color w:val="231F20"/>
            <w:spacing w:val="-21"/>
            <w:sz w:val="19"/>
            <w:szCs w:val="19"/>
          </w:rPr>
          <w:delText xml:space="preserve"> </w:delText>
        </w:r>
        <w:r w:rsidR="0079499E" w:rsidDel="008B356B">
          <w:rPr>
            <w:rFonts w:ascii="Arial" w:eastAsia="Arial" w:hAnsi="Arial" w:cs="Arial"/>
            <w:color w:val="231F20"/>
            <w:w w:val="97"/>
            <w:sz w:val="19"/>
            <w:szCs w:val="19"/>
          </w:rPr>
          <w:delText>decided</w:delText>
        </w:r>
        <w:r w:rsidR="0079499E" w:rsidDel="008B356B">
          <w:rPr>
            <w:rFonts w:ascii="Arial" w:eastAsia="Arial" w:hAnsi="Arial" w:cs="Arial"/>
            <w:color w:val="231F20"/>
            <w:spacing w:val="-9"/>
            <w:w w:val="97"/>
            <w:sz w:val="19"/>
            <w:szCs w:val="19"/>
          </w:rPr>
          <w:delText xml:space="preserve"> </w:delText>
        </w:r>
        <w:r w:rsidR="0079499E" w:rsidDel="008B356B">
          <w:rPr>
            <w:rFonts w:ascii="Arial" w:eastAsia="Arial" w:hAnsi="Arial" w:cs="Arial"/>
            <w:color w:val="231F20"/>
            <w:sz w:val="19"/>
            <w:szCs w:val="19"/>
          </w:rPr>
          <w:delText>to</w:delText>
        </w:r>
      </w:del>
      <w:ins w:id="93" w:author="McMahon, Natasha" w:date="2020-03-10T10:54:00Z">
        <w:r w:rsidR="00235D3C">
          <w:rPr>
            <w:rFonts w:ascii="Arial" w:eastAsia="Arial" w:hAnsi="Arial" w:cs="Arial"/>
            <w:color w:val="231F20"/>
            <w:sz w:val="19"/>
            <w:szCs w:val="19"/>
          </w:rPr>
          <w:t xml:space="preserve"> it is </w:t>
        </w:r>
      </w:ins>
      <w:del w:id="94" w:author="McMahon, Natasha" w:date="2020-03-10T10:54:00Z">
        <w:r w:rsidR="0079499E" w:rsidDel="00235D3C">
          <w:rPr>
            <w:rFonts w:ascii="Arial" w:eastAsia="Arial" w:hAnsi="Arial" w:cs="Arial"/>
            <w:color w:val="231F20"/>
            <w:spacing w:val="-8"/>
            <w:sz w:val="19"/>
            <w:szCs w:val="19"/>
          </w:rPr>
          <w:delText xml:space="preserve"> </w:delText>
        </w:r>
      </w:del>
      <w:r w:rsidR="0079499E">
        <w:rPr>
          <w:rFonts w:ascii="Arial" w:eastAsia="Arial" w:hAnsi="Arial" w:cs="Arial"/>
          <w:color w:val="231F20"/>
          <w:w w:val="98"/>
          <w:sz w:val="19"/>
          <w:szCs w:val="19"/>
        </w:rPr>
        <w:t>review</w:t>
      </w:r>
      <w:ins w:id="95" w:author="McMahon, Natasha" w:date="2020-03-10T10:54:00Z">
        <w:r w:rsidR="00235D3C">
          <w:rPr>
            <w:rFonts w:ascii="Arial" w:eastAsia="Arial" w:hAnsi="Arial" w:cs="Arial"/>
            <w:color w:val="231F20"/>
            <w:w w:val="98"/>
            <w:sz w:val="19"/>
            <w:szCs w:val="19"/>
          </w:rPr>
          <w:t xml:space="preserve">ed </w:t>
        </w:r>
      </w:ins>
      <w:del w:id="96" w:author="McMahon, Natasha" w:date="2020-03-10T10:54:00Z">
        <w:r w:rsidR="0079499E" w:rsidDel="00235D3C">
          <w:rPr>
            <w:rFonts w:ascii="Arial" w:eastAsia="Arial" w:hAnsi="Arial" w:cs="Arial"/>
            <w:color w:val="231F20"/>
            <w:spacing w:val="-10"/>
            <w:w w:val="98"/>
            <w:sz w:val="19"/>
            <w:szCs w:val="19"/>
          </w:rPr>
          <w:delText xml:space="preserve"> </w:delText>
        </w:r>
      </w:del>
      <w:del w:id="97" w:author="McMahon, Natasha" w:date="2020-03-10T10:51:00Z">
        <w:r w:rsidR="0079499E" w:rsidDel="00235D3C">
          <w:rPr>
            <w:rFonts w:ascii="Arial" w:eastAsia="Arial" w:hAnsi="Arial" w:cs="Arial"/>
            <w:color w:val="231F20"/>
            <w:sz w:val="19"/>
            <w:szCs w:val="19"/>
          </w:rPr>
          <w:delText>the</w:delText>
        </w:r>
      </w:del>
      <w:del w:id="98" w:author="McMahon, Natasha" w:date="2020-03-10T10:54:00Z">
        <w:r w:rsidR="0079499E" w:rsidDel="00235D3C">
          <w:rPr>
            <w:rFonts w:ascii="Arial" w:eastAsia="Arial" w:hAnsi="Arial" w:cs="Arial"/>
            <w:color w:val="231F20"/>
            <w:spacing w:val="-8"/>
            <w:sz w:val="19"/>
            <w:szCs w:val="19"/>
          </w:rPr>
          <w:delText xml:space="preserve"> </w:delText>
        </w:r>
        <w:r w:rsidR="0079499E" w:rsidDel="00235D3C">
          <w:rPr>
            <w:rFonts w:ascii="Arial" w:eastAsia="Arial" w:hAnsi="Arial" w:cs="Arial"/>
            <w:color w:val="231F20"/>
            <w:sz w:val="19"/>
            <w:szCs w:val="19"/>
          </w:rPr>
          <w:delText>system</w:delText>
        </w:r>
        <w:r w:rsidR="0079499E" w:rsidDel="00235D3C">
          <w:rPr>
            <w:rFonts w:ascii="Arial" w:eastAsia="Arial" w:hAnsi="Arial" w:cs="Arial"/>
            <w:color w:val="231F20"/>
            <w:spacing w:val="-17"/>
            <w:sz w:val="19"/>
            <w:szCs w:val="19"/>
          </w:rPr>
          <w:delText xml:space="preserve"> </w:delText>
        </w:r>
      </w:del>
      <w:r w:rsidR="0079499E">
        <w:rPr>
          <w:rFonts w:ascii="Arial" w:eastAsia="Arial" w:hAnsi="Arial" w:cs="Arial"/>
          <w:color w:val="231F20"/>
          <w:w w:val="103"/>
          <w:sz w:val="19"/>
          <w:szCs w:val="19"/>
        </w:rPr>
        <w:t xml:space="preserve">in </w:t>
      </w:r>
      <w:r w:rsidR="0079499E">
        <w:rPr>
          <w:rFonts w:ascii="Arial" w:eastAsia="Arial" w:hAnsi="Arial" w:cs="Arial"/>
          <w:color w:val="231F20"/>
          <w:sz w:val="19"/>
          <w:szCs w:val="19"/>
        </w:rPr>
        <w:t>light</w:t>
      </w:r>
      <w:r w:rsidR="0079499E">
        <w:rPr>
          <w:rFonts w:ascii="Arial" w:eastAsia="Arial" w:hAnsi="Arial" w:cs="Arial"/>
          <w:color w:val="231F20"/>
          <w:spacing w:val="19"/>
          <w:sz w:val="19"/>
          <w:szCs w:val="19"/>
        </w:rPr>
        <w:t xml:space="preserve"> </w:t>
      </w:r>
      <w:r w:rsidR="0079499E">
        <w:rPr>
          <w:rFonts w:ascii="Arial" w:eastAsia="Arial" w:hAnsi="Arial" w:cs="Arial"/>
          <w:color w:val="231F20"/>
          <w:sz w:val="19"/>
          <w:szCs w:val="19"/>
        </w:rPr>
        <w:t>of</w:t>
      </w:r>
      <w:ins w:id="99" w:author="McMahon, Natasha" w:date="2020-03-10T10:55:00Z">
        <w:r w:rsidR="00235D3C">
          <w:rPr>
            <w:rFonts w:ascii="Arial" w:eastAsia="Arial" w:hAnsi="Arial" w:cs="Arial"/>
            <w:color w:val="231F20"/>
            <w:sz w:val="19"/>
            <w:szCs w:val="19"/>
          </w:rPr>
          <w:t xml:space="preserve"> technological </w:t>
        </w:r>
      </w:ins>
      <w:r w:rsidR="0079499E">
        <w:rPr>
          <w:rFonts w:ascii="Arial" w:eastAsia="Arial" w:hAnsi="Arial" w:cs="Arial"/>
          <w:color w:val="231F20"/>
          <w:spacing w:val="-4"/>
          <w:sz w:val="19"/>
          <w:szCs w:val="19"/>
        </w:rPr>
        <w:t xml:space="preserve"> </w:t>
      </w:r>
      <w:del w:id="100" w:author="McMahon, Natasha" w:date="2020-03-10T10:56:00Z">
        <w:r w:rsidR="0079499E" w:rsidDel="00235D3C">
          <w:rPr>
            <w:rFonts w:ascii="Arial" w:eastAsia="Arial" w:hAnsi="Arial" w:cs="Arial"/>
            <w:color w:val="231F20"/>
            <w:w w:val="97"/>
            <w:sz w:val="19"/>
            <w:szCs w:val="19"/>
          </w:rPr>
          <w:delText>changes</w:delText>
        </w:r>
      </w:del>
      <w:ins w:id="101" w:author="McMahon, Natasha" w:date="2020-03-10T10:55:00Z">
        <w:r w:rsidR="00235D3C">
          <w:rPr>
            <w:rFonts w:ascii="Arial" w:eastAsia="Arial" w:hAnsi="Arial" w:cs="Arial"/>
            <w:color w:val="231F20"/>
            <w:w w:val="97"/>
            <w:sz w:val="19"/>
            <w:szCs w:val="19"/>
          </w:rPr>
          <w:t xml:space="preserve"> developments</w:t>
        </w:r>
      </w:ins>
      <w:r w:rsidR="0079499E">
        <w:rPr>
          <w:rFonts w:ascii="Arial" w:eastAsia="Arial" w:hAnsi="Arial" w:cs="Arial"/>
          <w:color w:val="231F20"/>
          <w:w w:val="97"/>
          <w:sz w:val="19"/>
          <w:szCs w:val="19"/>
        </w:rPr>
        <w:t xml:space="preserve"> </w:t>
      </w:r>
      <w:r w:rsidR="0079499E">
        <w:rPr>
          <w:rFonts w:ascii="Arial" w:eastAsia="Arial" w:hAnsi="Arial" w:cs="Arial"/>
          <w:color w:val="231F20"/>
          <w:sz w:val="19"/>
          <w:szCs w:val="19"/>
        </w:rPr>
        <w:t>in</w:t>
      </w:r>
      <w:r w:rsidR="0079499E">
        <w:rPr>
          <w:rFonts w:ascii="Arial" w:eastAsia="Arial" w:hAnsi="Arial" w:cs="Arial"/>
          <w:color w:val="231F20"/>
          <w:spacing w:val="2"/>
          <w:sz w:val="19"/>
          <w:szCs w:val="19"/>
        </w:rPr>
        <w:t xml:space="preserve"> </w:t>
      </w:r>
      <w:r w:rsidR="0079499E">
        <w:rPr>
          <w:rFonts w:ascii="Arial" w:eastAsia="Arial" w:hAnsi="Arial" w:cs="Arial"/>
          <w:color w:val="231F20"/>
          <w:sz w:val="19"/>
          <w:szCs w:val="19"/>
        </w:rPr>
        <w:t>the</w:t>
      </w:r>
      <w:r w:rsidR="0079499E">
        <w:rPr>
          <w:rFonts w:ascii="Arial" w:eastAsia="Arial" w:hAnsi="Arial" w:cs="Arial"/>
          <w:color w:val="231F20"/>
          <w:spacing w:val="1"/>
          <w:sz w:val="19"/>
          <w:szCs w:val="19"/>
        </w:rPr>
        <w:t xml:space="preserve"> </w:t>
      </w:r>
      <w:r w:rsidR="0079499E">
        <w:rPr>
          <w:rFonts w:ascii="Arial" w:eastAsia="Arial" w:hAnsi="Arial" w:cs="Arial"/>
          <w:color w:val="231F20"/>
          <w:sz w:val="19"/>
          <w:szCs w:val="19"/>
        </w:rPr>
        <w:t>navigation</w:t>
      </w:r>
      <w:r w:rsidR="0079499E">
        <w:rPr>
          <w:rFonts w:ascii="Arial" w:eastAsia="Arial" w:hAnsi="Arial" w:cs="Arial"/>
          <w:color w:val="231F20"/>
          <w:spacing w:val="-19"/>
          <w:sz w:val="19"/>
          <w:szCs w:val="19"/>
        </w:rPr>
        <w:t xml:space="preserve"> </w:t>
      </w:r>
      <w:r w:rsidR="0079499E">
        <w:rPr>
          <w:rFonts w:ascii="Arial" w:eastAsia="Arial" w:hAnsi="Arial" w:cs="Arial"/>
          <w:color w:val="231F20"/>
          <w:sz w:val="19"/>
          <w:szCs w:val="19"/>
        </w:rPr>
        <w:t>environment</w:t>
      </w:r>
      <w:ins w:id="102" w:author="McMahon, Natasha" w:date="2020-03-10T10:55:00Z">
        <w:r w:rsidR="00235D3C">
          <w:rPr>
            <w:rFonts w:ascii="Arial" w:eastAsia="Arial" w:hAnsi="Arial" w:cs="Arial"/>
            <w:color w:val="231F20"/>
            <w:sz w:val="19"/>
            <w:szCs w:val="19"/>
          </w:rPr>
          <w:t xml:space="preserve">. </w:t>
        </w:r>
      </w:ins>
      <w:del w:id="103" w:author="McMahon, Natasha" w:date="2020-03-10T10:55:00Z">
        <w:r w:rsidR="0079499E" w:rsidDel="00235D3C">
          <w:rPr>
            <w:rFonts w:ascii="Arial" w:eastAsia="Arial" w:hAnsi="Arial" w:cs="Arial"/>
            <w:color w:val="231F20"/>
            <w:spacing w:val="-2"/>
            <w:sz w:val="19"/>
            <w:szCs w:val="19"/>
          </w:rPr>
          <w:delText xml:space="preserve"> </w:delText>
        </w:r>
        <w:r w:rsidR="0079499E" w:rsidDel="00235D3C">
          <w:rPr>
            <w:rFonts w:ascii="Arial" w:eastAsia="Arial" w:hAnsi="Arial" w:cs="Arial"/>
            <w:color w:val="231F20"/>
            <w:sz w:val="19"/>
            <w:szCs w:val="19"/>
          </w:rPr>
          <w:delText>and</w:delText>
        </w:r>
        <w:r w:rsidR="0079499E" w:rsidDel="00235D3C">
          <w:rPr>
            <w:rFonts w:ascii="Arial" w:eastAsia="Arial" w:hAnsi="Arial" w:cs="Arial"/>
            <w:color w:val="231F20"/>
            <w:spacing w:val="-11"/>
            <w:sz w:val="19"/>
            <w:szCs w:val="19"/>
          </w:rPr>
          <w:delText xml:space="preserve"> </w:delText>
        </w:r>
        <w:r w:rsidR="0079499E" w:rsidDel="00235D3C">
          <w:rPr>
            <w:rFonts w:ascii="Arial" w:eastAsia="Arial" w:hAnsi="Arial" w:cs="Arial"/>
            <w:color w:val="231F20"/>
            <w:w w:val="101"/>
            <w:sz w:val="19"/>
            <w:szCs w:val="19"/>
          </w:rPr>
          <w:delText xml:space="preserve">the </w:delText>
        </w:r>
        <w:r w:rsidR="0079499E" w:rsidDel="00235D3C">
          <w:rPr>
            <w:rFonts w:ascii="Arial" w:eastAsia="Arial" w:hAnsi="Arial" w:cs="Arial"/>
            <w:color w:val="231F20"/>
            <w:sz w:val="19"/>
            <w:szCs w:val="19"/>
          </w:rPr>
          <w:delText>further</w:delText>
        </w:r>
        <w:r w:rsidR="0079499E" w:rsidDel="00235D3C">
          <w:rPr>
            <w:rFonts w:ascii="Arial" w:eastAsia="Arial" w:hAnsi="Arial" w:cs="Arial"/>
            <w:color w:val="231F20"/>
            <w:spacing w:val="33"/>
            <w:sz w:val="19"/>
            <w:szCs w:val="19"/>
          </w:rPr>
          <w:delText xml:space="preserve"> </w:delText>
        </w:r>
        <w:r w:rsidR="0079499E" w:rsidDel="00235D3C">
          <w:rPr>
            <w:rFonts w:ascii="Arial" w:eastAsia="Arial" w:hAnsi="Arial" w:cs="Arial"/>
            <w:color w:val="231F20"/>
            <w:w w:val="98"/>
            <w:sz w:val="19"/>
            <w:szCs w:val="19"/>
          </w:rPr>
          <w:delText>development</w:delText>
        </w:r>
        <w:r w:rsidR="0079499E" w:rsidDel="00235D3C">
          <w:rPr>
            <w:rFonts w:ascii="Arial" w:eastAsia="Arial" w:hAnsi="Arial" w:cs="Arial"/>
            <w:color w:val="231F20"/>
            <w:spacing w:val="1"/>
            <w:w w:val="98"/>
            <w:sz w:val="19"/>
            <w:szCs w:val="19"/>
          </w:rPr>
          <w:delText xml:space="preserve"> </w:delText>
        </w:r>
        <w:r w:rsidR="0079499E" w:rsidDel="00235D3C">
          <w:rPr>
            <w:rFonts w:ascii="Arial" w:eastAsia="Arial" w:hAnsi="Arial" w:cs="Arial"/>
            <w:color w:val="231F20"/>
            <w:sz w:val="19"/>
            <w:szCs w:val="19"/>
          </w:rPr>
          <w:delText>of</w:delText>
        </w:r>
        <w:r w:rsidR="0079499E" w:rsidDel="00235D3C">
          <w:rPr>
            <w:rFonts w:ascii="Arial" w:eastAsia="Arial" w:hAnsi="Arial" w:cs="Arial"/>
            <w:color w:val="231F20"/>
            <w:spacing w:val="-2"/>
            <w:sz w:val="19"/>
            <w:szCs w:val="19"/>
          </w:rPr>
          <w:delText xml:space="preserve"> </w:delText>
        </w:r>
        <w:r w:rsidR="0079499E" w:rsidDel="00235D3C">
          <w:rPr>
            <w:rFonts w:ascii="Arial" w:eastAsia="Arial" w:hAnsi="Arial" w:cs="Arial"/>
            <w:color w:val="231F20"/>
            <w:sz w:val="19"/>
            <w:szCs w:val="19"/>
          </w:rPr>
          <w:delText>electronic</w:delText>
        </w:r>
        <w:r w:rsidR="0079499E" w:rsidDel="00235D3C">
          <w:rPr>
            <w:rFonts w:ascii="Arial" w:eastAsia="Arial" w:hAnsi="Arial" w:cs="Arial"/>
            <w:color w:val="231F20"/>
            <w:spacing w:val="16"/>
            <w:sz w:val="19"/>
            <w:szCs w:val="19"/>
          </w:rPr>
          <w:delText xml:space="preserve"> </w:delText>
        </w:r>
        <w:r w:rsidR="0079499E" w:rsidDel="00235D3C">
          <w:rPr>
            <w:rFonts w:ascii="Arial" w:eastAsia="Arial" w:hAnsi="Arial" w:cs="Arial"/>
            <w:color w:val="231F20"/>
            <w:sz w:val="19"/>
            <w:szCs w:val="19"/>
          </w:rPr>
          <w:delText>marine aids to navigation.</w:delText>
        </w:r>
      </w:del>
    </w:p>
    <w:p w14:paraId="7E548505" w14:textId="77777777" w:rsidR="0079499E" w:rsidRDefault="0079499E">
      <w:pPr>
        <w:widowControl w:val="0"/>
        <w:spacing w:line="283" w:lineRule="auto"/>
        <w:ind w:right="57"/>
        <w:jc w:val="both"/>
        <w:rPr>
          <w:rFonts w:ascii="Calibri" w:eastAsia="Calibri" w:hAnsi="Calibri" w:cs="Times New Roman"/>
          <w:sz w:val="26"/>
          <w:szCs w:val="26"/>
        </w:rPr>
        <w:pPrChange w:id="104" w:author="McMahon, Natasha" w:date="2020-03-10T10:55:00Z">
          <w:pPr>
            <w:widowControl w:val="0"/>
            <w:spacing w:before="1" w:line="260" w:lineRule="exact"/>
          </w:pPr>
        </w:pPrChange>
      </w:pPr>
    </w:p>
    <w:p w14:paraId="0B800BDA" w14:textId="77777777" w:rsidR="0079499E" w:rsidDel="00A37B73" w:rsidRDefault="0079499E" w:rsidP="0079499E">
      <w:pPr>
        <w:widowControl w:val="0"/>
        <w:spacing w:line="283" w:lineRule="auto"/>
        <w:ind w:right="59"/>
        <w:jc w:val="both"/>
        <w:rPr>
          <w:del w:id="105" w:author="McMahon, Natasha" w:date="2020-03-10T11:01:00Z"/>
          <w:rFonts w:ascii="Arial" w:eastAsia="Arial" w:hAnsi="Arial" w:cs="Arial"/>
          <w:color w:val="231F20"/>
          <w:sz w:val="19"/>
          <w:szCs w:val="19"/>
        </w:rPr>
      </w:pPr>
      <w:del w:id="106" w:author="McMahon, Natasha" w:date="2020-03-10T10:58:00Z"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Worldwide</w:delText>
        </w:r>
        <w:r w:rsidDel="00235D3C">
          <w:rPr>
            <w:rFonts w:ascii="Arial" w:eastAsia="Arial" w:hAnsi="Arial" w:cs="Arial"/>
            <w:color w:val="231F20"/>
            <w:spacing w:val="-11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consultation</w:delText>
        </w:r>
        <w:r w:rsidDel="00235D3C">
          <w:rPr>
            <w:rFonts w:ascii="Arial" w:eastAsia="Arial" w:hAnsi="Arial" w:cs="Arial"/>
            <w:color w:val="231F20"/>
            <w:spacing w:val="8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revealed</w:delText>
        </w:r>
        <w:r w:rsidDel="00235D3C">
          <w:rPr>
            <w:rFonts w:ascii="Arial" w:eastAsia="Arial" w:hAnsi="Arial" w:cs="Arial"/>
            <w:color w:val="231F20"/>
            <w:spacing w:val="-17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that</w:delText>
        </w:r>
        <w:r w:rsidDel="00235D3C">
          <w:rPr>
            <w:rFonts w:ascii="Arial" w:eastAsia="Arial" w:hAnsi="Arial" w:cs="Arial"/>
            <w:color w:val="231F20"/>
            <w:spacing w:val="8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the</w:delText>
        </w:r>
        <w:r w:rsidDel="00235D3C">
          <w:rPr>
            <w:rFonts w:ascii="Arial" w:eastAsia="Arial" w:hAnsi="Arial" w:cs="Arial"/>
            <w:color w:val="231F20"/>
            <w:spacing w:val="1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w w:val="101"/>
            <w:sz w:val="19"/>
            <w:szCs w:val="19"/>
          </w:rPr>
          <w:delText xml:space="preserve">fundamental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principles</w:delText>
        </w:r>
        <w:r w:rsidDel="00235D3C">
          <w:rPr>
            <w:rFonts w:ascii="Arial" w:eastAsia="Arial" w:hAnsi="Arial" w:cs="Arial"/>
            <w:color w:val="231F20"/>
            <w:spacing w:val="39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of</w:delText>
        </w:r>
        <w:r w:rsidDel="00235D3C">
          <w:rPr>
            <w:rFonts w:ascii="Arial" w:eastAsia="Arial" w:hAnsi="Arial" w:cs="Arial"/>
            <w:color w:val="231F20"/>
            <w:spacing w:val="21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the</w:delText>
        </w:r>
        <w:r w:rsidDel="00235D3C">
          <w:rPr>
            <w:rFonts w:ascii="Arial" w:eastAsia="Arial" w:hAnsi="Arial" w:cs="Arial"/>
            <w:color w:val="231F20"/>
            <w:spacing w:val="26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MBS</w:delText>
        </w:r>
        <w:r w:rsidDel="00235D3C">
          <w:rPr>
            <w:rFonts w:ascii="Arial" w:eastAsia="Arial" w:hAnsi="Arial" w:cs="Arial"/>
            <w:color w:val="231F20"/>
            <w:spacing w:val="2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should</w:delText>
        </w:r>
        <w:r w:rsidDel="00235D3C">
          <w:rPr>
            <w:rFonts w:ascii="Arial" w:eastAsia="Arial" w:hAnsi="Arial" w:cs="Arial"/>
            <w:color w:val="231F20"/>
            <w:spacing w:val="23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be</w:delText>
        </w:r>
        <w:r w:rsidDel="00235D3C">
          <w:rPr>
            <w:rFonts w:ascii="Arial" w:eastAsia="Arial" w:hAnsi="Arial" w:cs="Arial"/>
            <w:color w:val="231F20"/>
            <w:spacing w:val="12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retained</w:delText>
        </w:r>
      </w:del>
      <w:del w:id="107" w:author="McMahon, Natasha" w:date="2020-03-10T11:39:00Z">
        <w:r w:rsidDel="00011381">
          <w:rPr>
            <w:rFonts w:ascii="Arial" w:eastAsia="Arial" w:hAnsi="Arial" w:cs="Arial"/>
            <w:color w:val="231F20"/>
            <w:sz w:val="19"/>
            <w:szCs w:val="19"/>
          </w:rPr>
          <w:delText xml:space="preserve">. </w:delText>
        </w:r>
        <w:r w:rsidDel="00011381">
          <w:rPr>
            <w:rFonts w:ascii="Arial" w:eastAsia="Arial" w:hAnsi="Arial" w:cs="Arial"/>
            <w:color w:val="231F20"/>
            <w:spacing w:val="47"/>
            <w:sz w:val="19"/>
            <w:szCs w:val="19"/>
          </w:rPr>
          <w:delText xml:space="preserve"> </w:delText>
        </w:r>
      </w:del>
      <w:del w:id="108" w:author="McMahon, Natasha" w:date="2020-03-10T11:00:00Z"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However, due</w:delText>
        </w:r>
        <w:r w:rsidDel="00235D3C">
          <w:rPr>
            <w:rFonts w:ascii="Arial" w:eastAsia="Arial" w:hAnsi="Arial" w:cs="Arial"/>
            <w:color w:val="231F20"/>
            <w:spacing w:val="-20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to</w:delText>
        </w:r>
        <w:r w:rsidDel="00235D3C">
          <w:rPr>
            <w:rFonts w:ascii="Arial" w:eastAsia="Arial" w:hAnsi="Arial" w:cs="Arial"/>
            <w:color w:val="231F20"/>
            <w:spacing w:val="-8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w w:val="97"/>
            <w:sz w:val="19"/>
            <w:szCs w:val="19"/>
          </w:rPr>
          <w:delText>changes</w:delText>
        </w:r>
        <w:r w:rsidDel="00235D3C">
          <w:rPr>
            <w:rFonts w:ascii="Arial" w:eastAsia="Arial" w:hAnsi="Arial" w:cs="Arial"/>
            <w:color w:val="231F20"/>
            <w:spacing w:val="-9"/>
            <w:w w:val="97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in</w:delText>
        </w:r>
        <w:r w:rsidDel="00235D3C">
          <w:rPr>
            <w:rFonts w:ascii="Arial" w:eastAsia="Arial" w:hAnsi="Arial" w:cs="Arial"/>
            <w:color w:val="231F20"/>
            <w:spacing w:val="-7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w w:val="98"/>
            <w:sz w:val="19"/>
            <w:szCs w:val="19"/>
          </w:rPr>
          <w:delText>navigation</w:delText>
        </w:r>
        <w:r w:rsidDel="00235D3C">
          <w:rPr>
            <w:rFonts w:ascii="Arial" w:eastAsia="Arial" w:hAnsi="Arial" w:cs="Arial"/>
            <w:color w:val="231F20"/>
            <w:spacing w:val="-10"/>
            <w:w w:val="98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practices</w:delText>
        </w:r>
        <w:r w:rsidDel="00235D3C">
          <w:rPr>
            <w:rFonts w:ascii="Arial" w:eastAsia="Arial" w:hAnsi="Arial" w:cs="Arial"/>
            <w:color w:val="231F20"/>
            <w:spacing w:val="-3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and</w:delText>
        </w:r>
        <w:r w:rsidDel="00235D3C">
          <w:rPr>
            <w:rFonts w:ascii="Arial" w:eastAsia="Arial" w:hAnsi="Arial" w:cs="Arial"/>
            <w:color w:val="231F20"/>
            <w:spacing w:val="-20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patterns,</w:delText>
        </w:r>
        <w:r w:rsidDel="00235D3C">
          <w:rPr>
            <w:rFonts w:ascii="Arial" w:eastAsia="Arial" w:hAnsi="Arial" w:cs="Arial"/>
            <w:color w:val="231F20"/>
            <w:spacing w:val="-4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as well</w:delText>
        </w:r>
        <w:r w:rsidDel="00235D3C">
          <w:rPr>
            <w:rFonts w:ascii="Arial" w:eastAsia="Arial" w:hAnsi="Arial" w:cs="Arial"/>
            <w:color w:val="231F20"/>
            <w:spacing w:val="44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as</w:delText>
        </w:r>
        <w:r w:rsidDel="00235D3C">
          <w:rPr>
            <w:rFonts w:ascii="Arial" w:eastAsia="Arial" w:hAnsi="Arial" w:cs="Arial"/>
            <w:color w:val="231F20"/>
            <w:spacing w:val="20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innovations</w:delText>
        </w:r>
        <w:r w:rsidDel="00235D3C">
          <w:rPr>
            <w:rFonts w:ascii="Arial" w:eastAsia="Arial" w:hAnsi="Arial" w:cs="Arial"/>
            <w:color w:val="231F20"/>
            <w:spacing w:val="9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and</w:delText>
        </w:r>
        <w:r w:rsidDel="00235D3C">
          <w:rPr>
            <w:rFonts w:ascii="Arial" w:eastAsia="Arial" w:hAnsi="Arial" w:cs="Arial"/>
            <w:color w:val="231F20"/>
            <w:spacing w:val="18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technological</w:delText>
        </w:r>
        <w:r w:rsidDel="00235D3C">
          <w:rPr>
            <w:rFonts w:ascii="Arial" w:eastAsia="Arial" w:hAnsi="Arial" w:cs="Arial"/>
            <w:color w:val="231F20"/>
            <w:spacing w:val="28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developments, some</w:delText>
        </w:r>
        <w:r w:rsidDel="00235D3C">
          <w:rPr>
            <w:rFonts w:ascii="Arial" w:eastAsia="Arial" w:hAnsi="Arial" w:cs="Arial"/>
            <w:color w:val="231F20"/>
            <w:spacing w:val="-5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enhancements</w:delText>
        </w:r>
        <w:r w:rsidDel="00235D3C">
          <w:rPr>
            <w:rFonts w:ascii="Arial" w:eastAsia="Arial" w:hAnsi="Arial" w:cs="Arial"/>
            <w:color w:val="231F20"/>
            <w:spacing w:val="-12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to</w:delText>
        </w:r>
        <w:r w:rsidDel="00235D3C">
          <w:rPr>
            <w:rFonts w:ascii="Arial" w:eastAsia="Arial" w:hAnsi="Arial" w:cs="Arial"/>
            <w:color w:val="231F20"/>
            <w:spacing w:val="3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the</w:delText>
        </w:r>
        <w:r w:rsidDel="00235D3C">
          <w:rPr>
            <w:rFonts w:ascii="Arial" w:eastAsia="Arial" w:hAnsi="Arial" w:cs="Arial"/>
            <w:color w:val="231F20"/>
            <w:spacing w:val="3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MBS</w:delText>
        </w:r>
        <w:r w:rsidDel="00235D3C">
          <w:rPr>
            <w:rFonts w:ascii="Arial" w:eastAsia="Arial" w:hAnsi="Arial" w:cs="Arial"/>
            <w:color w:val="231F20"/>
            <w:spacing w:val="-20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were</w:delText>
        </w:r>
        <w:r w:rsidDel="00235D3C">
          <w:rPr>
            <w:rFonts w:ascii="Arial" w:eastAsia="Arial" w:hAnsi="Arial" w:cs="Arial"/>
            <w:color w:val="231F20"/>
            <w:spacing w:val="-4"/>
            <w:sz w:val="19"/>
            <w:szCs w:val="19"/>
          </w:rPr>
          <w:delText xml:space="preserve"> </w:delText>
        </w:r>
        <w:r w:rsidDel="00235D3C">
          <w:rPr>
            <w:rFonts w:ascii="Arial" w:eastAsia="Arial" w:hAnsi="Arial" w:cs="Arial"/>
            <w:color w:val="231F20"/>
            <w:sz w:val="19"/>
            <w:szCs w:val="19"/>
          </w:rPr>
          <w:delText>needed.</w:delText>
        </w:r>
      </w:del>
    </w:p>
    <w:p w14:paraId="4A536790" w14:textId="77777777" w:rsidR="002F012C" w:rsidRDefault="002F012C" w:rsidP="0079499E">
      <w:pPr>
        <w:widowControl w:val="0"/>
        <w:spacing w:line="283" w:lineRule="auto"/>
        <w:ind w:right="59"/>
        <w:jc w:val="both"/>
        <w:rPr>
          <w:ins w:id="109" w:author="McMahon, Natasha" w:date="2020-03-10T11:24:00Z"/>
          <w:rFonts w:ascii="Arial" w:eastAsia="Arial" w:hAnsi="Arial" w:cs="Arial"/>
          <w:b/>
          <w:color w:val="231F20"/>
          <w:sz w:val="19"/>
          <w:szCs w:val="19"/>
          <w:u w:val="single"/>
        </w:rPr>
      </w:pPr>
    </w:p>
    <w:p w14:paraId="7CB8D015" w14:textId="77777777" w:rsidR="00A37B73" w:rsidRPr="00A37B73" w:rsidRDefault="00966891" w:rsidP="0079499E">
      <w:pPr>
        <w:widowControl w:val="0"/>
        <w:spacing w:line="283" w:lineRule="auto"/>
        <w:ind w:right="59"/>
        <w:jc w:val="both"/>
        <w:rPr>
          <w:ins w:id="110" w:author="McMahon, Natasha" w:date="2020-03-10T11:21:00Z"/>
          <w:rFonts w:ascii="Arial" w:eastAsia="Arial" w:hAnsi="Arial" w:cs="Arial"/>
          <w:b/>
          <w:color w:val="231F20"/>
          <w:sz w:val="19"/>
          <w:szCs w:val="19"/>
          <w:u w:val="single"/>
          <w:rPrChange w:id="111" w:author="McMahon, Natasha" w:date="2020-03-10T11:23:00Z">
            <w:rPr>
              <w:ins w:id="112" w:author="McMahon, Natasha" w:date="2020-03-10T11:21:00Z"/>
              <w:rFonts w:ascii="Arial" w:eastAsia="Arial" w:hAnsi="Arial" w:cs="Arial"/>
              <w:color w:val="231F20"/>
              <w:sz w:val="19"/>
              <w:szCs w:val="19"/>
            </w:rPr>
          </w:rPrChange>
        </w:rPr>
      </w:pPr>
      <w:ins w:id="113" w:author="McMahon, Natasha" w:date="2020-03-10T13:46:00Z">
        <w:r>
          <w:rPr>
            <w:rFonts w:ascii="Arial" w:eastAsia="Arial" w:hAnsi="Arial" w:cs="Arial"/>
            <w:b/>
            <w:color w:val="231F20"/>
            <w:sz w:val="19"/>
            <w:szCs w:val="19"/>
            <w:u w:val="single"/>
          </w:rPr>
          <w:t xml:space="preserve">Regions </w:t>
        </w:r>
      </w:ins>
      <w:ins w:id="114" w:author="McMahon, Natasha" w:date="2020-03-10T11:23:00Z">
        <w:r w:rsidR="00A37B73" w:rsidRPr="00A37B73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115" w:author="McMahon, Natasha" w:date="2020-03-10T11:23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A &amp; B</w:t>
        </w:r>
      </w:ins>
    </w:p>
    <w:p w14:paraId="5913AE7D" w14:textId="77777777" w:rsidR="00A37B73" w:rsidRDefault="00A37B73" w:rsidP="0079499E">
      <w:pPr>
        <w:widowControl w:val="0"/>
        <w:spacing w:line="283" w:lineRule="auto"/>
        <w:ind w:right="59"/>
        <w:jc w:val="both"/>
        <w:rPr>
          <w:ins w:id="116" w:author="McMahon, Natasha" w:date="2020-03-10T11:19:00Z"/>
          <w:rFonts w:ascii="Arial" w:eastAsia="Arial" w:hAnsi="Arial" w:cs="Arial"/>
          <w:color w:val="231F20"/>
          <w:sz w:val="19"/>
          <w:szCs w:val="19"/>
        </w:rPr>
      </w:pPr>
    </w:p>
    <w:p w14:paraId="6319CACC" w14:textId="77777777" w:rsidR="003015A0" w:rsidRPr="00823B5F" w:rsidRDefault="003015A0" w:rsidP="003015A0">
      <w:pPr>
        <w:widowControl w:val="0"/>
        <w:spacing w:line="285" w:lineRule="auto"/>
        <w:ind w:right="5721"/>
        <w:jc w:val="both"/>
        <w:rPr>
          <w:ins w:id="117" w:author="McMahon, Natasha" w:date="2020-03-10T14:01:00Z"/>
          <w:rFonts w:ascii="Arial" w:eastAsia="Arial" w:hAnsi="Arial" w:cs="Arial"/>
          <w:sz w:val="19"/>
          <w:szCs w:val="19"/>
        </w:rPr>
      </w:pPr>
      <w:ins w:id="118" w:author="McMahon, Natasha" w:date="2020-03-10T14:01:00Z">
        <w:r w:rsidRPr="00823B5F">
          <w:rPr>
            <w:rFonts w:ascii="Arial" w:eastAsia="Arial" w:hAnsi="Arial" w:cs="Arial"/>
            <w:color w:val="231F20"/>
            <w:sz w:val="19"/>
            <w:szCs w:val="19"/>
          </w:rPr>
          <w:t>There</w:t>
        </w:r>
        <w:r w:rsidRPr="00823B5F">
          <w:rPr>
            <w:rFonts w:ascii="Arial" w:eastAsia="Arial" w:hAnsi="Arial" w:cs="Arial"/>
            <w:color w:val="231F20"/>
            <w:spacing w:val="28"/>
            <w:sz w:val="19"/>
            <w:szCs w:val="19"/>
          </w:rPr>
          <w:t xml:space="preserve"> </w:t>
        </w:r>
        <w:del w:id="119" w:author="James Collocott" w:date="2019-10-15T14:57:00Z">
          <w:r w:rsidRPr="00823B5F" w:rsidDel="00823B5F">
            <w:rPr>
              <w:rFonts w:ascii="Arial" w:eastAsia="Arial" w:hAnsi="Arial" w:cs="Arial"/>
              <w:color w:val="231F20"/>
              <w:sz w:val="19"/>
              <w:szCs w:val="19"/>
            </w:rPr>
            <w:delText>was</w:delText>
          </w:r>
          <w:r w:rsidRPr="00823B5F" w:rsidDel="00823B5F">
            <w:rPr>
              <w:rFonts w:ascii="Arial" w:eastAsia="Arial" w:hAnsi="Arial" w:cs="Arial"/>
              <w:color w:val="231F20"/>
              <w:spacing w:val="33"/>
              <w:sz w:val="19"/>
              <w:szCs w:val="19"/>
            </w:rPr>
            <w:delText xml:space="preserve"> </w:delText>
          </w:r>
          <w:r w:rsidRPr="00823B5F" w:rsidDel="00823B5F">
            <w:rPr>
              <w:rFonts w:ascii="Arial" w:eastAsia="Arial" w:hAnsi="Arial" w:cs="Arial"/>
              <w:color w:val="231F20"/>
              <w:sz w:val="19"/>
              <w:szCs w:val="19"/>
            </w:rPr>
            <w:delText>once</w:delText>
          </w:r>
        </w:del>
        <w:r w:rsidRPr="00823B5F">
          <w:rPr>
            <w:rFonts w:ascii="Arial" w:eastAsia="Arial" w:hAnsi="Arial" w:cs="Arial"/>
            <w:color w:val="231F20"/>
            <w:sz w:val="19"/>
            <w:szCs w:val="19"/>
          </w:rPr>
          <w:t>were previously</w:t>
        </w:r>
        <w:r w:rsidRPr="00823B5F">
          <w:rPr>
            <w:rFonts w:ascii="Arial" w:eastAsia="Arial" w:hAnsi="Arial" w:cs="Arial"/>
            <w:color w:val="231F20"/>
            <w:spacing w:val="26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more</w:t>
        </w:r>
        <w:r w:rsidRPr="00823B5F">
          <w:rPr>
            <w:rFonts w:ascii="Arial" w:eastAsia="Arial" w:hAnsi="Arial" w:cs="Arial"/>
            <w:color w:val="231F20"/>
            <w:spacing w:val="51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than</w:t>
        </w:r>
        <w:r w:rsidRPr="00823B5F">
          <w:rPr>
            <w:rFonts w:ascii="Arial" w:eastAsia="Arial" w:hAnsi="Arial" w:cs="Arial"/>
            <w:color w:val="231F20"/>
            <w:spacing w:val="47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 xml:space="preserve">thirty </w:t>
        </w:r>
        <w:r>
          <w:rPr>
            <w:rFonts w:ascii="Arial" w:eastAsia="Arial" w:hAnsi="Arial" w:cs="Arial"/>
            <w:color w:val="231F20"/>
            <w:sz w:val="19"/>
            <w:szCs w:val="19"/>
          </w:rPr>
          <w:t>d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 xml:space="preserve">ifferent </w:t>
        </w:r>
        <w:r w:rsidRPr="00823B5F">
          <w:rPr>
            <w:rFonts w:ascii="Arial" w:eastAsia="Arial" w:hAnsi="Arial" w:cs="Arial"/>
            <w:color w:val="231F20"/>
            <w:spacing w:val="11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buoyage systems</w:t>
        </w:r>
        <w:r w:rsidRPr="00823B5F">
          <w:rPr>
            <w:rFonts w:ascii="Arial" w:eastAsia="Arial" w:hAnsi="Arial" w:cs="Arial"/>
            <w:color w:val="231F20"/>
            <w:spacing w:val="32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in</w:t>
        </w:r>
        <w:r w:rsidRPr="00823B5F">
          <w:rPr>
            <w:rFonts w:ascii="Arial" w:eastAsia="Arial" w:hAnsi="Arial" w:cs="Arial"/>
            <w:color w:val="231F20"/>
            <w:spacing w:val="43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use</w:t>
        </w:r>
        <w:r w:rsidRPr="00823B5F">
          <w:rPr>
            <w:rFonts w:ascii="Arial" w:eastAsia="Arial" w:hAnsi="Arial" w:cs="Arial"/>
            <w:color w:val="231F20"/>
            <w:spacing w:val="30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 xml:space="preserve">world-wide, </w:t>
        </w:r>
        <w:r w:rsidRPr="00823B5F">
          <w:rPr>
            <w:rFonts w:ascii="Arial" w:eastAsia="Arial" w:hAnsi="Arial" w:cs="Arial"/>
            <w:color w:val="231F20"/>
            <w:spacing w:val="5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many</w:t>
        </w:r>
        <w:r w:rsidRPr="00823B5F">
          <w:rPr>
            <w:rFonts w:ascii="Arial" w:eastAsia="Arial" w:hAnsi="Arial" w:cs="Arial"/>
            <w:color w:val="231F20"/>
            <w:spacing w:val="25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of</w:t>
        </w:r>
        <w:r w:rsidRPr="00823B5F">
          <w:rPr>
            <w:rFonts w:ascii="Arial" w:eastAsia="Arial" w:hAnsi="Arial" w:cs="Arial"/>
            <w:color w:val="231F20"/>
            <w:spacing w:val="37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these</w:t>
        </w:r>
        <w:r w:rsidRPr="00823B5F">
          <w:rPr>
            <w:rFonts w:ascii="Arial" w:eastAsia="Arial" w:hAnsi="Arial" w:cs="Arial"/>
            <w:color w:val="231F20"/>
            <w:spacing w:val="34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 xml:space="preserve">systems </w:t>
        </w:r>
        <w:r w:rsidRPr="00823B5F">
          <w:rPr>
            <w:rFonts w:ascii="Arial" w:eastAsia="Arial" w:hAnsi="Arial" w:cs="Arial"/>
            <w:color w:val="231F20"/>
            <w:w w:val="96"/>
            <w:sz w:val="19"/>
            <w:szCs w:val="19"/>
          </w:rPr>
          <w:t>having</w:t>
        </w:r>
        <w:r w:rsidRPr="00823B5F">
          <w:rPr>
            <w:rFonts w:ascii="Arial" w:eastAsia="Arial" w:hAnsi="Arial" w:cs="Arial"/>
            <w:color w:val="231F20"/>
            <w:spacing w:val="2"/>
            <w:w w:val="96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rules</w:t>
        </w:r>
        <w:r w:rsidRPr="00823B5F">
          <w:rPr>
            <w:rFonts w:ascii="Arial" w:eastAsia="Arial" w:hAnsi="Arial" w:cs="Arial"/>
            <w:color w:val="231F20"/>
            <w:spacing w:val="16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in</w:t>
        </w:r>
        <w:r w:rsidRPr="00823B5F">
          <w:rPr>
            <w:rFonts w:ascii="Arial" w:eastAsia="Arial" w:hAnsi="Arial" w:cs="Arial"/>
            <w:color w:val="231F20"/>
            <w:spacing w:val="4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complete conflict</w:t>
        </w:r>
        <w:r w:rsidRPr="00823B5F">
          <w:rPr>
            <w:rFonts w:ascii="Arial" w:eastAsia="Arial" w:hAnsi="Arial" w:cs="Arial"/>
            <w:color w:val="231F20"/>
            <w:spacing w:val="18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with</w:t>
        </w:r>
        <w:r w:rsidRPr="00823B5F">
          <w:rPr>
            <w:rFonts w:ascii="Arial" w:eastAsia="Arial" w:hAnsi="Arial" w:cs="Arial"/>
            <w:color w:val="231F20"/>
            <w:spacing w:val="10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one</w:t>
        </w:r>
        <w:r w:rsidRPr="00823B5F">
          <w:rPr>
            <w:rFonts w:ascii="Arial" w:eastAsia="Arial" w:hAnsi="Arial" w:cs="Arial"/>
            <w:color w:val="231F20"/>
            <w:spacing w:val="-13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another.</w:t>
        </w:r>
      </w:ins>
    </w:p>
    <w:p w14:paraId="6F85E8B2" w14:textId="77777777" w:rsidR="003015A0" w:rsidRDefault="003015A0" w:rsidP="00A37B73">
      <w:pPr>
        <w:widowControl w:val="0"/>
        <w:spacing w:line="283" w:lineRule="auto"/>
        <w:ind w:right="-49"/>
        <w:jc w:val="both"/>
        <w:rPr>
          <w:ins w:id="120" w:author="McMahon, Natasha" w:date="2020-03-10T14:01:00Z"/>
          <w:rFonts w:ascii="Arial" w:eastAsia="Arial" w:hAnsi="Arial" w:cs="Arial"/>
          <w:color w:val="231F20"/>
          <w:sz w:val="19"/>
          <w:szCs w:val="19"/>
        </w:rPr>
      </w:pPr>
    </w:p>
    <w:p w14:paraId="7F3CE6C7" w14:textId="77777777" w:rsidR="00A37B73" w:rsidRDefault="003015A0" w:rsidP="00A37B73">
      <w:pPr>
        <w:widowControl w:val="0"/>
        <w:spacing w:line="283" w:lineRule="auto"/>
        <w:ind w:right="-49"/>
        <w:jc w:val="both"/>
        <w:rPr>
          <w:ins w:id="121" w:author="McMahon, Natasha" w:date="2020-03-10T13:29:00Z"/>
          <w:rFonts w:ascii="Arial" w:eastAsia="Arial" w:hAnsi="Arial" w:cs="Arial"/>
          <w:color w:val="231F20"/>
          <w:sz w:val="19"/>
          <w:szCs w:val="19"/>
        </w:rPr>
      </w:pPr>
      <w:ins w:id="122" w:author="McMahon, Natasha" w:date="2020-03-10T14:02:00Z">
        <w:r>
          <w:rPr>
            <w:rFonts w:ascii="Arial" w:eastAsia="Arial" w:hAnsi="Arial" w:cs="Arial"/>
            <w:color w:val="231F20"/>
            <w:sz w:val="19"/>
            <w:szCs w:val="19"/>
          </w:rPr>
          <w:t>I</w:t>
        </w:r>
      </w:ins>
      <w:ins w:id="123" w:author="McMahon, Natasha" w:date="2020-03-10T11:19:00Z">
        <w:r w:rsidR="00A37B73">
          <w:rPr>
            <w:rFonts w:ascii="Arial" w:eastAsia="Arial" w:hAnsi="Arial" w:cs="Arial"/>
            <w:color w:val="231F20"/>
            <w:sz w:val="19"/>
            <w:szCs w:val="19"/>
          </w:rPr>
          <w:t>t</w:t>
        </w:r>
        <w:r w:rsidR="00A37B73">
          <w:rPr>
            <w:rFonts w:ascii="Arial" w:eastAsia="Arial" w:hAnsi="Arial" w:cs="Arial"/>
            <w:color w:val="231F20"/>
            <w:spacing w:val="32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was</w:t>
        </w:r>
        <w:r w:rsidR="00A37B73">
          <w:rPr>
            <w:rFonts w:ascii="Arial" w:eastAsia="Arial" w:hAnsi="Arial" w:cs="Arial"/>
            <w:color w:val="231F20"/>
            <w:spacing w:val="9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w w:val="101"/>
            <w:sz w:val="19"/>
            <w:szCs w:val="19"/>
          </w:rPr>
          <w:t xml:space="preserve">thought </w:t>
        </w:r>
        <w:r w:rsidR="00A37B73">
          <w:rPr>
            <w:rFonts w:ascii="Arial" w:eastAsia="Arial" w:hAnsi="Arial" w:cs="Arial"/>
            <w:color w:val="231F20"/>
            <w:w w:val="97"/>
            <w:sz w:val="19"/>
            <w:szCs w:val="19"/>
          </w:rPr>
          <w:t>necessary</w:t>
        </w:r>
        <w:r w:rsidR="00A37B73">
          <w:rPr>
            <w:rFonts w:ascii="Arial" w:eastAsia="Arial" w:hAnsi="Arial" w:cs="Arial"/>
            <w:color w:val="231F20"/>
            <w:spacing w:val="-9"/>
            <w:w w:val="97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as</w:t>
        </w:r>
        <w:r w:rsidR="00A37B73">
          <w:rPr>
            <w:rFonts w:ascii="Arial" w:eastAsia="Arial" w:hAnsi="Arial" w:cs="Arial"/>
            <w:color w:val="231F20"/>
            <w:spacing w:val="-19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a</w:t>
        </w:r>
        <w:r w:rsidR="00A37B73">
          <w:rPr>
            <w:rFonts w:ascii="Arial" w:eastAsia="Arial" w:hAnsi="Arial" w:cs="Arial"/>
            <w:color w:val="231F20"/>
            <w:spacing w:val="-17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first</w:t>
        </w:r>
        <w:r w:rsidR="00A37B73">
          <w:rPr>
            <w:rFonts w:ascii="Arial" w:eastAsia="Arial" w:hAnsi="Arial" w:cs="Arial"/>
            <w:color w:val="231F20"/>
            <w:spacing w:val="20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step</w:t>
        </w:r>
        <w:r w:rsidR="00A37B73">
          <w:rPr>
            <w:rFonts w:ascii="Arial" w:eastAsia="Arial" w:hAnsi="Arial" w:cs="Arial"/>
            <w:color w:val="231F20"/>
            <w:spacing w:val="-15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to</w:t>
        </w:r>
        <w:r w:rsidR="00A37B73">
          <w:rPr>
            <w:rFonts w:ascii="Arial" w:eastAsia="Arial" w:hAnsi="Arial" w:cs="Arial"/>
            <w:color w:val="231F20"/>
            <w:spacing w:val="-8"/>
            <w:sz w:val="19"/>
            <w:szCs w:val="19"/>
          </w:rPr>
          <w:t xml:space="preserve"> </w:t>
        </w:r>
        <w:r w:rsidR="00F3399A">
          <w:rPr>
            <w:rFonts w:ascii="Arial" w:eastAsia="Arial" w:hAnsi="Arial" w:cs="Arial"/>
            <w:color w:val="231F20"/>
            <w:sz w:val="19"/>
            <w:szCs w:val="19"/>
          </w:rPr>
          <w:t>define</w:t>
        </w:r>
      </w:ins>
      <w:ins w:id="124" w:author="McMahon, Natasha" w:date="2020-03-10T13:48:00Z">
        <w:r w:rsidR="00F3399A">
          <w:rPr>
            <w:rFonts w:ascii="Arial" w:eastAsia="Arial" w:hAnsi="Arial" w:cs="Arial"/>
            <w:color w:val="231F20"/>
            <w:sz w:val="19"/>
            <w:szCs w:val="19"/>
          </w:rPr>
          <w:t xml:space="preserve"> two </w:t>
        </w:r>
      </w:ins>
      <w:ins w:id="125" w:author="McMahon, Natasha" w:date="2020-03-10T14:03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main </w:t>
        </w:r>
      </w:ins>
      <w:ins w:id="126" w:author="McMahon, Natasha" w:date="2020-03-10T13:55:00Z">
        <w:r w:rsidR="00F3399A">
          <w:rPr>
            <w:rFonts w:ascii="Arial" w:eastAsia="Arial" w:hAnsi="Arial" w:cs="Arial"/>
            <w:color w:val="231F20"/>
            <w:sz w:val="19"/>
            <w:szCs w:val="19"/>
          </w:rPr>
          <w:t>systems</w:t>
        </w:r>
      </w:ins>
      <w:ins w:id="127" w:author="McMahon, Natasha" w:date="2020-03-10T13:47:00Z">
        <w:r w:rsidR="00966891">
          <w:rPr>
            <w:rFonts w:ascii="Arial" w:eastAsia="Arial" w:hAnsi="Arial" w:cs="Arial"/>
            <w:color w:val="231F20"/>
            <w:spacing w:val="-11"/>
            <w:sz w:val="19"/>
            <w:szCs w:val="19"/>
          </w:rPr>
          <w:t>,</w:t>
        </w:r>
      </w:ins>
      <w:ins w:id="128" w:author="McMahon, Natasha" w:date="2020-03-10T11:19:00Z">
        <w:r w:rsidR="00A37B73">
          <w:rPr>
            <w:rFonts w:ascii="Arial" w:eastAsia="Arial" w:hAnsi="Arial" w:cs="Arial"/>
            <w:color w:val="231F20"/>
            <w:spacing w:val="-10"/>
            <w:w w:val="98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one using</w:t>
        </w:r>
        <w:r w:rsidR="00A37B73">
          <w:rPr>
            <w:rFonts w:ascii="Arial" w:eastAsia="Arial" w:hAnsi="Arial" w:cs="Arial"/>
            <w:color w:val="231F20"/>
            <w:spacing w:val="2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the</w:t>
        </w:r>
        <w:r w:rsidR="00A37B73">
          <w:rPr>
            <w:rFonts w:ascii="Arial" w:eastAsia="Arial" w:hAnsi="Arial" w:cs="Arial"/>
            <w:color w:val="231F20"/>
            <w:spacing w:val="5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colour</w:t>
        </w:r>
        <w:r w:rsidR="00A37B73">
          <w:rPr>
            <w:rFonts w:ascii="Arial" w:eastAsia="Arial" w:hAnsi="Arial" w:cs="Arial"/>
            <w:color w:val="231F20"/>
            <w:spacing w:val="12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red</w:t>
        </w:r>
        <w:r w:rsidR="00A37B73">
          <w:rPr>
            <w:rFonts w:ascii="Arial" w:eastAsia="Arial" w:hAnsi="Arial" w:cs="Arial"/>
            <w:color w:val="231F20"/>
            <w:spacing w:val="5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to</w:t>
        </w:r>
        <w:r w:rsidR="00A37B73">
          <w:rPr>
            <w:rFonts w:ascii="Arial" w:eastAsia="Arial" w:hAnsi="Arial" w:cs="Arial"/>
            <w:color w:val="231F20"/>
            <w:spacing w:val="5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mark</w:t>
        </w:r>
        <w:r w:rsidR="00A37B73">
          <w:rPr>
            <w:rFonts w:ascii="Arial" w:eastAsia="Arial" w:hAnsi="Arial" w:cs="Arial"/>
            <w:color w:val="231F20"/>
            <w:spacing w:val="23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the</w:t>
        </w:r>
        <w:r w:rsidR="00A37B73">
          <w:rPr>
            <w:rFonts w:ascii="Arial" w:eastAsia="Arial" w:hAnsi="Arial" w:cs="Arial"/>
            <w:color w:val="231F20"/>
            <w:spacing w:val="5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port</w:t>
        </w:r>
        <w:r w:rsidR="00A37B73">
          <w:rPr>
            <w:rFonts w:ascii="Arial" w:eastAsia="Arial" w:hAnsi="Arial" w:cs="Arial"/>
            <w:color w:val="231F20"/>
            <w:spacing w:val="15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hand</w:t>
        </w:r>
        <w:r w:rsidR="00A37B73">
          <w:rPr>
            <w:rFonts w:ascii="Arial" w:eastAsia="Arial" w:hAnsi="Arial" w:cs="Arial"/>
            <w:color w:val="231F20"/>
            <w:spacing w:val="-6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side</w:t>
        </w:r>
        <w:r w:rsidR="00A37B73">
          <w:rPr>
            <w:rFonts w:ascii="Arial" w:eastAsia="Arial" w:hAnsi="Arial" w:cs="Arial"/>
            <w:color w:val="231F20"/>
            <w:spacing w:val="-5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 xml:space="preserve">of </w:t>
        </w:r>
        <w:r w:rsidR="00A37B73">
          <w:rPr>
            <w:rFonts w:ascii="Arial" w:eastAsia="Arial" w:hAnsi="Arial" w:cs="Arial"/>
            <w:color w:val="231F20"/>
            <w:w w:val="101"/>
            <w:sz w:val="19"/>
            <w:szCs w:val="19"/>
          </w:rPr>
          <w:t xml:space="preserve">the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channels</w:t>
        </w:r>
        <w:r w:rsidR="00A37B73">
          <w:rPr>
            <w:rFonts w:ascii="Arial" w:eastAsia="Arial" w:hAnsi="Arial" w:cs="Arial"/>
            <w:color w:val="231F20"/>
            <w:spacing w:val="2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and the</w:t>
        </w:r>
        <w:r w:rsidR="00A37B73">
          <w:rPr>
            <w:rFonts w:ascii="Arial" w:eastAsia="Arial" w:hAnsi="Arial" w:cs="Arial"/>
            <w:color w:val="231F20"/>
            <w:spacing w:val="12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other</w:t>
        </w:r>
        <w:r w:rsidR="00A37B73">
          <w:rPr>
            <w:rFonts w:ascii="Arial" w:eastAsia="Arial" w:hAnsi="Arial" w:cs="Arial"/>
            <w:color w:val="231F20"/>
            <w:spacing w:val="18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using</w:t>
        </w:r>
        <w:r w:rsidR="00A37B73">
          <w:rPr>
            <w:rFonts w:ascii="Arial" w:eastAsia="Arial" w:hAnsi="Arial" w:cs="Arial"/>
            <w:color w:val="231F20"/>
            <w:spacing w:val="9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the</w:t>
        </w:r>
        <w:r w:rsidR="00A37B73">
          <w:rPr>
            <w:rFonts w:ascii="Arial" w:eastAsia="Arial" w:hAnsi="Arial" w:cs="Arial"/>
            <w:color w:val="231F20"/>
            <w:spacing w:val="12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colour</w:t>
        </w:r>
        <w:r w:rsidR="00A37B73">
          <w:rPr>
            <w:rFonts w:ascii="Arial" w:eastAsia="Arial" w:hAnsi="Arial" w:cs="Arial"/>
            <w:color w:val="231F20"/>
            <w:spacing w:val="20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red</w:t>
        </w:r>
        <w:r w:rsidR="00A37B73">
          <w:rPr>
            <w:rFonts w:ascii="Arial" w:eastAsia="Arial" w:hAnsi="Arial" w:cs="Arial"/>
            <w:color w:val="231F20"/>
            <w:spacing w:val="12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to</w:t>
        </w:r>
        <w:r w:rsidR="00A37B73">
          <w:rPr>
            <w:rFonts w:ascii="Arial" w:eastAsia="Arial" w:hAnsi="Arial" w:cs="Arial"/>
            <w:color w:val="231F20"/>
            <w:spacing w:val="13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w w:val="105"/>
            <w:sz w:val="19"/>
            <w:szCs w:val="19"/>
          </w:rPr>
          <w:t xml:space="preserve">mark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the</w:t>
        </w:r>
        <w:r w:rsidR="00A37B73">
          <w:rPr>
            <w:rFonts w:ascii="Arial" w:eastAsia="Arial" w:hAnsi="Arial" w:cs="Arial"/>
            <w:color w:val="231F20"/>
            <w:spacing w:val="51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 xml:space="preserve">starboard </w:t>
        </w:r>
        <w:r w:rsidR="00A37B73">
          <w:rPr>
            <w:rFonts w:ascii="Arial" w:eastAsia="Arial" w:hAnsi="Arial" w:cs="Arial"/>
            <w:color w:val="231F20"/>
            <w:spacing w:val="4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hand</w:t>
        </w:r>
        <w:r w:rsidR="00A37B73">
          <w:rPr>
            <w:rFonts w:ascii="Arial" w:eastAsia="Arial" w:hAnsi="Arial" w:cs="Arial"/>
            <w:color w:val="231F20"/>
            <w:spacing w:val="40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side</w:t>
        </w:r>
        <w:r w:rsidR="00A37B73">
          <w:rPr>
            <w:rFonts w:ascii="Arial" w:eastAsia="Arial" w:hAnsi="Arial" w:cs="Arial"/>
            <w:color w:val="231F20"/>
            <w:spacing w:val="42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of</w:t>
        </w:r>
        <w:r w:rsidR="00A37B73">
          <w:rPr>
            <w:rFonts w:ascii="Arial" w:eastAsia="Arial" w:hAnsi="Arial" w:cs="Arial"/>
            <w:color w:val="231F20"/>
            <w:spacing w:val="47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 xml:space="preserve">channels.  </w:t>
        </w:r>
        <w:r w:rsidR="00A37B73">
          <w:rPr>
            <w:rFonts w:ascii="Arial" w:eastAsia="Arial" w:hAnsi="Arial" w:cs="Arial"/>
            <w:color w:val="231F20"/>
            <w:spacing w:val="37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These</w:t>
        </w:r>
        <w:r w:rsidR="00A37B73">
          <w:rPr>
            <w:rFonts w:ascii="Arial" w:eastAsia="Arial" w:hAnsi="Arial" w:cs="Arial"/>
            <w:color w:val="231F20"/>
            <w:spacing w:val="17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were called</w:t>
        </w:r>
        <w:r w:rsidR="00A37B73">
          <w:rPr>
            <w:rFonts w:ascii="Arial" w:eastAsia="Arial" w:hAnsi="Arial" w:cs="Arial"/>
            <w:color w:val="231F20"/>
            <w:spacing w:val="5"/>
            <w:sz w:val="19"/>
            <w:szCs w:val="19"/>
          </w:rPr>
          <w:t xml:space="preserve"> </w:t>
        </w:r>
      </w:ins>
      <w:ins w:id="129" w:author="McMahon, Natasha" w:date="2020-03-10T14:03:00Z">
        <w:r>
          <w:rPr>
            <w:rFonts w:ascii="Arial" w:eastAsia="Arial" w:hAnsi="Arial" w:cs="Arial"/>
            <w:color w:val="231F20"/>
            <w:spacing w:val="5"/>
            <w:sz w:val="19"/>
            <w:szCs w:val="19"/>
          </w:rPr>
          <w:t xml:space="preserve">System </w:t>
        </w:r>
      </w:ins>
      <w:ins w:id="130" w:author="McMahon, Natasha" w:date="2020-03-10T13:46:00Z">
        <w:r w:rsidR="00966891">
          <w:rPr>
            <w:rFonts w:ascii="Arial" w:eastAsia="Arial" w:hAnsi="Arial" w:cs="Arial"/>
            <w:color w:val="231F20"/>
            <w:spacing w:val="5"/>
            <w:sz w:val="19"/>
            <w:szCs w:val="19"/>
          </w:rPr>
          <w:t>A</w:t>
        </w:r>
      </w:ins>
      <w:ins w:id="131" w:author="McMahon, Natasha" w:date="2020-03-10T11:19:00Z">
        <w:r w:rsidR="00A37B73">
          <w:rPr>
            <w:rFonts w:ascii="Arial" w:eastAsia="Arial" w:hAnsi="Arial" w:cs="Arial"/>
            <w:color w:val="231F20"/>
            <w:spacing w:val="-13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and</w:t>
        </w:r>
        <w:r w:rsidR="00A37B73">
          <w:rPr>
            <w:rFonts w:ascii="Arial" w:eastAsia="Arial" w:hAnsi="Arial" w:cs="Arial"/>
            <w:color w:val="231F20"/>
            <w:spacing w:val="-9"/>
            <w:sz w:val="19"/>
            <w:szCs w:val="19"/>
          </w:rPr>
          <w:t xml:space="preserve"> </w:t>
        </w:r>
      </w:ins>
      <w:ins w:id="132" w:author="McMahon, Natasha" w:date="2020-03-10T14:03:00Z">
        <w:r>
          <w:rPr>
            <w:rFonts w:ascii="Arial" w:eastAsia="Arial" w:hAnsi="Arial" w:cs="Arial"/>
            <w:color w:val="231F20"/>
            <w:spacing w:val="-9"/>
            <w:sz w:val="19"/>
            <w:szCs w:val="19"/>
          </w:rPr>
          <w:t xml:space="preserve">System </w:t>
        </w:r>
      </w:ins>
      <w:ins w:id="133" w:author="McMahon, Natasha" w:date="2020-03-10T11:19:00Z">
        <w:r w:rsidR="00A37B73">
          <w:rPr>
            <w:rFonts w:ascii="Arial" w:eastAsia="Arial" w:hAnsi="Arial" w:cs="Arial"/>
            <w:color w:val="231F20"/>
            <w:sz w:val="19"/>
            <w:szCs w:val="19"/>
          </w:rPr>
          <w:t>B,</w:t>
        </w:r>
        <w:r w:rsidR="00A37B73">
          <w:rPr>
            <w:rFonts w:ascii="Arial" w:eastAsia="Arial" w:hAnsi="Arial" w:cs="Arial"/>
            <w:color w:val="231F20"/>
            <w:spacing w:val="-3"/>
            <w:sz w:val="19"/>
            <w:szCs w:val="19"/>
          </w:rPr>
          <w:t xml:space="preserve"> </w:t>
        </w:r>
        <w:r w:rsidR="00A37B73">
          <w:rPr>
            <w:rFonts w:ascii="Arial" w:eastAsia="Arial" w:hAnsi="Arial" w:cs="Arial"/>
            <w:color w:val="231F20"/>
            <w:sz w:val="19"/>
            <w:szCs w:val="19"/>
          </w:rPr>
          <w:t>respectively.</w:t>
        </w:r>
      </w:ins>
    </w:p>
    <w:p w14:paraId="5E6E52B5" w14:textId="77777777" w:rsidR="00A37B73" w:rsidRDefault="00A37B73" w:rsidP="00A37B73">
      <w:pPr>
        <w:widowControl w:val="0"/>
        <w:spacing w:line="283" w:lineRule="auto"/>
        <w:ind w:right="-51"/>
        <w:jc w:val="both"/>
        <w:rPr>
          <w:ins w:id="134" w:author="McMahon, Natasha" w:date="2020-03-10T11:18:00Z"/>
          <w:rFonts w:ascii="Arial" w:eastAsia="Arial" w:hAnsi="Arial" w:cs="Arial"/>
          <w:color w:val="231F20"/>
          <w:sz w:val="19"/>
          <w:szCs w:val="19"/>
        </w:rPr>
      </w:pPr>
    </w:p>
    <w:p w14:paraId="4967D1AE" w14:textId="77777777" w:rsidR="005E5807" w:rsidRDefault="00A37B73">
      <w:pPr>
        <w:widowControl w:val="0"/>
        <w:spacing w:line="283" w:lineRule="auto"/>
        <w:ind w:right="-51"/>
        <w:jc w:val="both"/>
        <w:rPr>
          <w:ins w:id="135" w:author="McMahon, Natasha" w:date="2020-03-10T11:12:00Z"/>
          <w:rFonts w:ascii="Arial" w:eastAsia="Arial" w:hAnsi="Arial" w:cs="Arial"/>
          <w:sz w:val="24"/>
          <w:szCs w:val="24"/>
        </w:rPr>
        <w:pPrChange w:id="136" w:author="McMahon, Natasha" w:date="2020-03-10T11:20:00Z">
          <w:pPr>
            <w:widowControl w:val="0"/>
            <w:spacing w:line="240" w:lineRule="auto"/>
            <w:ind w:right="-22"/>
            <w:jc w:val="both"/>
          </w:pPr>
        </w:pPrChange>
      </w:pPr>
      <w:ins w:id="137" w:author="McMahon, Natasha" w:date="2020-03-10T11:18:00Z">
        <w:r>
          <w:rPr>
            <w:rFonts w:ascii="Arial" w:eastAsia="Arial" w:hAnsi="Arial" w:cs="Arial"/>
            <w:color w:val="231F20"/>
            <w:sz w:val="19"/>
            <w:szCs w:val="19"/>
          </w:rPr>
          <w:t>The</w:t>
        </w:r>
        <w:r>
          <w:rPr>
            <w:rFonts w:ascii="Arial" w:eastAsia="Arial" w:hAnsi="Arial" w:cs="Arial"/>
            <w:color w:val="231F20"/>
            <w:spacing w:val="-6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rules</w:t>
        </w:r>
        <w:r>
          <w:rPr>
            <w:rFonts w:ascii="Arial" w:eastAsia="Arial" w:hAnsi="Arial" w:cs="Arial"/>
            <w:color w:val="231F20"/>
            <w:spacing w:val="29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for</w:t>
        </w:r>
        <w:r>
          <w:rPr>
            <w:rFonts w:ascii="Arial" w:eastAsia="Arial" w:hAnsi="Arial" w:cs="Arial"/>
            <w:color w:val="231F20"/>
            <w:spacing w:val="26"/>
            <w:sz w:val="19"/>
            <w:szCs w:val="19"/>
          </w:rPr>
          <w:t xml:space="preserve"> </w:t>
        </w:r>
      </w:ins>
      <w:ins w:id="138" w:author="McMahon, Natasha" w:date="2020-03-10T14:03:00Z">
        <w:r w:rsidR="003015A0">
          <w:rPr>
            <w:rFonts w:ascii="Arial" w:eastAsia="Arial" w:hAnsi="Arial" w:cs="Arial"/>
            <w:color w:val="231F20"/>
            <w:spacing w:val="26"/>
            <w:sz w:val="19"/>
            <w:szCs w:val="19"/>
          </w:rPr>
          <w:t xml:space="preserve">System </w:t>
        </w:r>
      </w:ins>
      <w:ins w:id="139" w:author="McMahon, Natasha" w:date="2020-03-10T11:18:00Z">
        <w:r>
          <w:rPr>
            <w:rFonts w:ascii="Arial" w:eastAsia="Arial" w:hAnsi="Arial" w:cs="Arial"/>
            <w:color w:val="231F20"/>
            <w:sz w:val="19"/>
            <w:szCs w:val="19"/>
          </w:rPr>
          <w:t>A,</w:t>
        </w:r>
        <w:r>
          <w:rPr>
            <w:rFonts w:ascii="Arial" w:eastAsia="Arial" w:hAnsi="Arial" w:cs="Arial"/>
            <w:color w:val="231F20"/>
            <w:spacing w:val="-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which</w:t>
        </w:r>
        <w:r>
          <w:rPr>
            <w:rFonts w:ascii="Arial" w:eastAsia="Arial" w:hAnsi="Arial" w:cs="Arial"/>
            <w:color w:val="231F20"/>
            <w:spacing w:val="1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included</w:t>
        </w:r>
        <w:r>
          <w:rPr>
            <w:rFonts w:ascii="Arial" w:eastAsia="Arial" w:hAnsi="Arial" w:cs="Arial"/>
            <w:color w:val="231F20"/>
            <w:spacing w:val="1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both</w:t>
        </w:r>
        <w:r>
          <w:rPr>
            <w:rFonts w:ascii="Arial" w:eastAsia="Arial" w:hAnsi="Arial" w:cs="Arial"/>
            <w:color w:val="231F20"/>
            <w:spacing w:val="1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w w:val="102"/>
            <w:sz w:val="19"/>
            <w:szCs w:val="19"/>
          </w:rPr>
          <w:t xml:space="preserve">cardinal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and</w:t>
        </w:r>
        <w:r>
          <w:rPr>
            <w:rFonts w:ascii="Arial" w:eastAsia="Arial" w:hAnsi="Arial" w:cs="Arial"/>
            <w:color w:val="231F20"/>
            <w:spacing w:val="-16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lateral</w:t>
        </w:r>
        <w:r>
          <w:rPr>
            <w:rFonts w:ascii="Arial" w:eastAsia="Arial" w:hAnsi="Arial" w:cs="Arial"/>
            <w:color w:val="231F20"/>
            <w:spacing w:val="19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marks,</w:t>
        </w:r>
        <w:r>
          <w:rPr>
            <w:rFonts w:ascii="Arial" w:eastAsia="Arial" w:hAnsi="Arial" w:cs="Arial"/>
            <w:color w:val="231F20"/>
            <w:spacing w:val="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were</w:t>
        </w:r>
        <w:r>
          <w:rPr>
            <w:rFonts w:ascii="Arial" w:eastAsia="Arial" w:hAnsi="Arial" w:cs="Arial"/>
            <w:color w:val="231F20"/>
            <w:spacing w:val="-11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completed</w:t>
        </w:r>
        <w:r>
          <w:rPr>
            <w:rFonts w:ascii="Arial" w:eastAsia="Arial" w:hAnsi="Arial" w:cs="Arial"/>
            <w:color w:val="231F20"/>
            <w:spacing w:val="-7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in</w:t>
        </w:r>
        <w:r>
          <w:rPr>
            <w:rFonts w:ascii="Arial" w:eastAsia="Arial" w:hAnsi="Arial" w:cs="Arial"/>
            <w:color w:val="231F20"/>
            <w:spacing w:val="-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w w:val="92"/>
            <w:sz w:val="19"/>
            <w:szCs w:val="19"/>
          </w:rPr>
          <w:t>1976</w:t>
        </w:r>
        <w:r>
          <w:rPr>
            <w:rFonts w:ascii="Arial" w:eastAsia="Arial" w:hAnsi="Arial" w:cs="Arial"/>
            <w:color w:val="231F20"/>
            <w:spacing w:val="-3"/>
            <w:w w:val="92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and</w:t>
        </w:r>
        <w:r>
          <w:rPr>
            <w:rFonts w:ascii="Arial" w:eastAsia="Arial" w:hAnsi="Arial" w:cs="Arial"/>
            <w:color w:val="231F20"/>
            <w:spacing w:val="-16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agreed by</w:t>
        </w:r>
        <w:r>
          <w:rPr>
            <w:rFonts w:ascii="Arial" w:eastAsia="Arial" w:hAnsi="Arial" w:cs="Arial"/>
            <w:color w:val="231F20"/>
            <w:spacing w:val="-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the</w:t>
        </w:r>
        <w:r>
          <w:rPr>
            <w:rFonts w:ascii="Arial" w:eastAsia="Arial" w:hAnsi="Arial" w:cs="Arial"/>
            <w:color w:val="231F20"/>
            <w:spacing w:val="18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International</w:t>
        </w:r>
        <w:r>
          <w:rPr>
            <w:rFonts w:ascii="Arial" w:eastAsia="Arial" w:hAnsi="Arial" w:cs="Arial"/>
            <w:color w:val="231F20"/>
            <w:spacing w:val="3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Maritime</w:t>
        </w:r>
        <w:r>
          <w:rPr>
            <w:rFonts w:ascii="Arial" w:eastAsia="Arial" w:hAnsi="Arial" w:cs="Arial"/>
            <w:color w:val="231F20"/>
            <w:spacing w:val="37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Organization</w:t>
        </w:r>
        <w:r>
          <w:rPr>
            <w:rFonts w:ascii="Arial" w:eastAsia="Arial" w:hAnsi="Arial" w:cs="Arial"/>
            <w:color w:val="231F20"/>
            <w:spacing w:val="-7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w w:val="90"/>
            <w:sz w:val="19"/>
            <w:szCs w:val="19"/>
          </w:rPr>
          <w:t>(IMO).</w:t>
        </w:r>
        <w:r>
          <w:rPr>
            <w:rFonts w:ascii="Arial" w:eastAsia="Arial" w:hAnsi="Arial" w:cs="Arial"/>
            <w:color w:val="231F20"/>
            <w:spacing w:val="20"/>
            <w:w w:val="90"/>
            <w:sz w:val="19"/>
            <w:szCs w:val="19"/>
          </w:rPr>
          <w:t xml:space="preserve"> </w:t>
        </w:r>
        <w:r w:rsidR="00F3399A">
          <w:rPr>
            <w:rFonts w:ascii="Arial" w:eastAsia="Arial" w:hAnsi="Arial" w:cs="Arial"/>
            <w:color w:val="231F20"/>
            <w:sz w:val="19"/>
            <w:szCs w:val="19"/>
          </w:rPr>
          <w:t>I</w:t>
        </w:r>
      </w:ins>
      <w:ins w:id="140" w:author="McMahon, Natasha" w:date="2020-03-10T13:50:00Z">
        <w:r w:rsidR="00F3399A">
          <w:rPr>
            <w:rFonts w:ascii="Arial" w:eastAsia="Arial" w:hAnsi="Arial" w:cs="Arial"/>
            <w:color w:val="231F20"/>
            <w:sz w:val="19"/>
            <w:szCs w:val="19"/>
          </w:rPr>
          <w:t>t</w:t>
        </w:r>
      </w:ins>
      <w:ins w:id="141" w:author="McMahon, Natasha" w:date="2020-03-10T11:18:00Z">
        <w:r>
          <w:rPr>
            <w:rFonts w:ascii="Arial" w:eastAsia="Arial" w:hAnsi="Arial" w:cs="Arial"/>
            <w:color w:val="231F20"/>
            <w:spacing w:val="1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2"/>
            <w:sz w:val="19"/>
            <w:szCs w:val="19"/>
          </w:rPr>
          <w:t>wa</w:t>
        </w:r>
        <w:r>
          <w:rPr>
            <w:rFonts w:ascii="Arial" w:eastAsia="Arial" w:hAnsi="Arial" w:cs="Arial"/>
            <w:color w:val="231F20"/>
            <w:sz w:val="19"/>
            <w:szCs w:val="19"/>
          </w:rPr>
          <w:t>s</w:t>
        </w:r>
        <w:r>
          <w:rPr>
            <w:rFonts w:ascii="Arial" w:eastAsia="Arial" w:hAnsi="Arial" w:cs="Arial"/>
            <w:color w:val="231F20"/>
            <w:spacing w:val="2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2"/>
            <w:sz w:val="19"/>
            <w:szCs w:val="19"/>
          </w:rPr>
          <w:t>introduce</w:t>
        </w:r>
        <w:r>
          <w:rPr>
            <w:rFonts w:ascii="Arial" w:eastAsia="Arial" w:hAnsi="Arial" w:cs="Arial"/>
            <w:color w:val="231F20"/>
            <w:sz w:val="19"/>
            <w:szCs w:val="19"/>
          </w:rPr>
          <w:t>d</w:t>
        </w:r>
        <w:r>
          <w:rPr>
            <w:rFonts w:ascii="Arial" w:eastAsia="Arial" w:hAnsi="Arial" w:cs="Arial"/>
            <w:color w:val="231F20"/>
            <w:spacing w:val="4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2"/>
            <w:sz w:val="19"/>
            <w:szCs w:val="19"/>
          </w:rPr>
          <w:t>i</w:t>
        </w:r>
        <w:r>
          <w:rPr>
            <w:rFonts w:ascii="Arial" w:eastAsia="Arial" w:hAnsi="Arial" w:cs="Arial"/>
            <w:color w:val="231F20"/>
            <w:sz w:val="19"/>
            <w:szCs w:val="19"/>
          </w:rPr>
          <w:t>n</w:t>
        </w:r>
        <w:r>
          <w:rPr>
            <w:rFonts w:ascii="Arial" w:eastAsia="Arial" w:hAnsi="Arial" w:cs="Arial"/>
            <w:color w:val="231F20"/>
            <w:spacing w:val="38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2"/>
            <w:sz w:val="19"/>
            <w:szCs w:val="19"/>
          </w:rPr>
          <w:t>197</w:t>
        </w:r>
        <w:r>
          <w:rPr>
            <w:rFonts w:ascii="Arial" w:eastAsia="Arial" w:hAnsi="Arial" w:cs="Arial"/>
            <w:color w:val="231F20"/>
            <w:sz w:val="19"/>
            <w:szCs w:val="19"/>
          </w:rPr>
          <w:t xml:space="preserve">7 </w:t>
        </w:r>
        <w:r>
          <w:rPr>
            <w:rFonts w:ascii="Arial" w:eastAsia="Arial" w:hAnsi="Arial" w:cs="Arial"/>
            <w:color w:val="231F20"/>
            <w:spacing w:val="2"/>
            <w:sz w:val="19"/>
            <w:szCs w:val="19"/>
          </w:rPr>
          <w:t>an</w:t>
        </w:r>
        <w:r>
          <w:rPr>
            <w:rFonts w:ascii="Arial" w:eastAsia="Arial" w:hAnsi="Arial" w:cs="Arial"/>
            <w:color w:val="231F20"/>
            <w:sz w:val="19"/>
            <w:szCs w:val="19"/>
          </w:rPr>
          <w:t>d</w:t>
        </w:r>
        <w:r>
          <w:rPr>
            <w:rFonts w:ascii="Arial" w:eastAsia="Arial" w:hAnsi="Arial" w:cs="Arial"/>
            <w:color w:val="231F20"/>
            <w:spacing w:val="2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2"/>
            <w:sz w:val="19"/>
            <w:szCs w:val="19"/>
          </w:rPr>
          <w:t>it</w:t>
        </w:r>
        <w:r>
          <w:rPr>
            <w:rFonts w:ascii="Arial" w:eastAsia="Arial" w:hAnsi="Arial" w:cs="Arial"/>
            <w:color w:val="231F20"/>
            <w:sz w:val="19"/>
            <w:szCs w:val="19"/>
          </w:rPr>
          <w:t>s</w:t>
        </w:r>
        <w:r>
          <w:rPr>
            <w:rFonts w:ascii="Arial" w:eastAsia="Arial" w:hAnsi="Arial" w:cs="Arial"/>
            <w:color w:val="231F20"/>
            <w:spacing w:val="4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2"/>
            <w:sz w:val="19"/>
            <w:szCs w:val="19"/>
          </w:rPr>
          <w:t>us</w:t>
        </w:r>
        <w:r>
          <w:rPr>
            <w:rFonts w:ascii="Arial" w:eastAsia="Arial" w:hAnsi="Arial" w:cs="Arial"/>
            <w:color w:val="231F20"/>
            <w:sz w:val="19"/>
            <w:szCs w:val="19"/>
          </w:rPr>
          <w:t>e</w:t>
        </w:r>
        <w:r>
          <w:rPr>
            <w:rFonts w:ascii="Arial" w:eastAsia="Arial" w:hAnsi="Arial" w:cs="Arial"/>
            <w:color w:val="231F20"/>
            <w:spacing w:val="2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2"/>
            <w:sz w:val="19"/>
            <w:szCs w:val="19"/>
          </w:rPr>
          <w:t xml:space="preserve">has </w:t>
        </w:r>
        <w:r>
          <w:rPr>
            <w:rFonts w:ascii="Arial" w:eastAsia="Arial" w:hAnsi="Arial" w:cs="Arial"/>
            <w:color w:val="231F20"/>
            <w:sz w:val="19"/>
            <w:szCs w:val="19"/>
          </w:rPr>
          <w:t>gradually</w:t>
        </w:r>
        <w:r>
          <w:rPr>
            <w:rFonts w:ascii="Arial" w:eastAsia="Arial" w:hAnsi="Arial" w:cs="Arial"/>
            <w:color w:val="231F20"/>
            <w:spacing w:val="40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spread</w:t>
        </w:r>
        <w:r>
          <w:rPr>
            <w:rFonts w:ascii="Arial" w:eastAsia="Arial" w:hAnsi="Arial" w:cs="Arial"/>
            <w:color w:val="231F20"/>
            <w:spacing w:val="26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throughout</w:t>
        </w:r>
        <w:r>
          <w:rPr>
            <w:rFonts w:ascii="Arial" w:eastAsia="Arial" w:hAnsi="Arial" w:cs="Arial"/>
            <w:color w:val="231F20"/>
            <w:spacing w:val="50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Europe,</w:t>
        </w:r>
        <w:r>
          <w:rPr>
            <w:rFonts w:ascii="Arial" w:eastAsia="Arial" w:hAnsi="Arial" w:cs="Arial"/>
            <w:color w:val="231F20"/>
            <w:spacing w:val="12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Australia,</w:t>
        </w:r>
        <w:r>
          <w:rPr>
            <w:rFonts w:ascii="Arial" w:eastAsia="Arial" w:hAnsi="Arial" w:cs="Arial"/>
            <w:color w:val="231F20"/>
            <w:spacing w:val="40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 xml:space="preserve">New </w:t>
        </w:r>
        <w:r>
          <w:rPr>
            <w:rFonts w:ascii="Arial" w:eastAsia="Arial" w:hAnsi="Arial" w:cs="Arial"/>
            <w:color w:val="231F20"/>
            <w:w w:val="96"/>
            <w:sz w:val="19"/>
            <w:szCs w:val="19"/>
          </w:rPr>
          <w:t>Zealand,</w:t>
        </w:r>
        <w:r>
          <w:rPr>
            <w:rFonts w:ascii="Arial" w:eastAsia="Arial" w:hAnsi="Arial" w:cs="Arial"/>
            <w:color w:val="231F20"/>
            <w:spacing w:val="2"/>
            <w:w w:val="96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Africa, the</w:t>
        </w:r>
        <w:r>
          <w:rPr>
            <w:rFonts w:ascii="Arial" w:eastAsia="Arial" w:hAnsi="Arial" w:cs="Arial"/>
            <w:color w:val="231F20"/>
            <w:spacing w:val="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Gulf</w:t>
        </w:r>
        <w:r>
          <w:rPr>
            <w:rFonts w:ascii="Arial" w:eastAsia="Arial" w:hAnsi="Arial" w:cs="Arial"/>
            <w:color w:val="231F20"/>
            <w:spacing w:val="-7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and</w:t>
        </w:r>
        <w:r>
          <w:rPr>
            <w:rFonts w:ascii="Arial" w:eastAsia="Arial" w:hAnsi="Arial" w:cs="Arial"/>
            <w:color w:val="231F20"/>
            <w:spacing w:val="-9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some</w:t>
        </w:r>
        <w:r>
          <w:rPr>
            <w:rFonts w:ascii="Arial" w:eastAsia="Arial" w:hAnsi="Arial" w:cs="Arial"/>
            <w:color w:val="231F20"/>
            <w:spacing w:val="-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Asian</w:t>
        </w:r>
        <w:r>
          <w:rPr>
            <w:rFonts w:ascii="Arial" w:eastAsia="Arial" w:hAnsi="Arial" w:cs="Arial"/>
            <w:color w:val="231F20"/>
            <w:spacing w:val="-19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Countries.</w:t>
        </w:r>
      </w:ins>
      <w:ins w:id="142" w:author="McMahon, Natasha" w:date="2020-03-10T11:12:00Z">
        <w:r w:rsidR="005E5807"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58752" behindDoc="1" locked="0" layoutInCell="1" allowOverlap="1" wp14:anchorId="3019FF64" wp14:editId="70677C76">
                  <wp:simplePos x="0" y="0"/>
                  <wp:positionH relativeFrom="page">
                    <wp:posOffset>718185</wp:posOffset>
                  </wp:positionH>
                  <wp:positionV relativeFrom="paragraph">
                    <wp:posOffset>170180</wp:posOffset>
                  </wp:positionV>
                  <wp:extent cx="12700" cy="12700"/>
                  <wp:effectExtent l="0" t="0" r="0" b="0"/>
                  <wp:wrapNone/>
                  <wp:docPr id="5691" name="Group 569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 bwMode="auto">
                          <a:xfrm>
                            <a:off x="0" y="0"/>
                            <a:ext cx="12700" cy="12700"/>
                            <a:chOff x="0" y="0"/>
                            <a:chExt cx="20" cy="20"/>
                          </a:xfrm>
                        </wpg:grpSpPr>
                        <wps:wsp>
                          <wps:cNvPr id="54" name="Freeform 5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0" cy="20"/>
                            </a:xfrm>
                            <a:custGeom>
                              <a:avLst/>
                              <a:gdLst>
                                <a:gd name="T0" fmla="+- 0 1144 1131"/>
                                <a:gd name="T1" fmla="*/ T0 w 20"/>
                                <a:gd name="T2" fmla="+- 0 268 268"/>
                                <a:gd name="T3" fmla="*/ 268 h 20"/>
                                <a:gd name="T4" fmla="+- 0 1138 1131"/>
                                <a:gd name="T5" fmla="*/ T4 w 20"/>
                                <a:gd name="T6" fmla="+- 0 268 268"/>
                                <a:gd name="T7" fmla="*/ 268 h 20"/>
                                <a:gd name="T8" fmla="+- 0 1136 1131"/>
                                <a:gd name="T9" fmla="*/ T8 w 20"/>
                                <a:gd name="T10" fmla="+- 0 269 268"/>
                                <a:gd name="T11" fmla="*/ 269 h 20"/>
                                <a:gd name="T12" fmla="+- 0 1132 1131"/>
                                <a:gd name="T13" fmla="*/ T12 w 20"/>
                                <a:gd name="T14" fmla="+- 0 273 268"/>
                                <a:gd name="T15" fmla="*/ 273 h 20"/>
                                <a:gd name="T16" fmla="+- 0 1131 1131"/>
                                <a:gd name="T17" fmla="*/ T16 w 20"/>
                                <a:gd name="T18" fmla="+- 0 276 268"/>
                                <a:gd name="T19" fmla="*/ 276 h 20"/>
                                <a:gd name="T20" fmla="+- 0 1131 1131"/>
                                <a:gd name="T21" fmla="*/ T20 w 20"/>
                                <a:gd name="T22" fmla="+- 0 281 268"/>
                                <a:gd name="T23" fmla="*/ 281 h 20"/>
                                <a:gd name="T24" fmla="+- 0 1132 1131"/>
                                <a:gd name="T25" fmla="*/ T24 w 20"/>
                                <a:gd name="T26" fmla="+- 0 284 268"/>
                                <a:gd name="T27" fmla="*/ 284 h 20"/>
                                <a:gd name="T28" fmla="+- 0 1136 1131"/>
                                <a:gd name="T29" fmla="*/ T28 w 20"/>
                                <a:gd name="T30" fmla="+- 0 287 268"/>
                                <a:gd name="T31" fmla="*/ 287 h 20"/>
                                <a:gd name="T32" fmla="+- 0 1138 1131"/>
                                <a:gd name="T33" fmla="*/ T32 w 20"/>
                                <a:gd name="T34" fmla="+- 0 288 268"/>
                                <a:gd name="T35" fmla="*/ 288 h 20"/>
                                <a:gd name="T36" fmla="+- 0 1144 1131"/>
                                <a:gd name="T37" fmla="*/ T36 w 20"/>
                                <a:gd name="T38" fmla="+- 0 288 268"/>
                                <a:gd name="T39" fmla="*/ 288 h 20"/>
                                <a:gd name="T40" fmla="+- 0 1146 1131"/>
                                <a:gd name="T41" fmla="*/ T40 w 20"/>
                                <a:gd name="T42" fmla="+- 0 287 268"/>
                                <a:gd name="T43" fmla="*/ 287 h 20"/>
                                <a:gd name="T44" fmla="+- 0 1150 1131"/>
                                <a:gd name="T45" fmla="*/ T44 w 20"/>
                                <a:gd name="T46" fmla="+- 0 284 268"/>
                                <a:gd name="T47" fmla="*/ 284 h 20"/>
                                <a:gd name="T48" fmla="+- 0 1151 1131"/>
                                <a:gd name="T49" fmla="*/ T48 w 20"/>
                                <a:gd name="T50" fmla="+- 0 281 268"/>
                                <a:gd name="T51" fmla="*/ 281 h 20"/>
                                <a:gd name="T52" fmla="+- 0 1151 1131"/>
                                <a:gd name="T53" fmla="*/ T52 w 20"/>
                                <a:gd name="T54" fmla="+- 0 276 268"/>
                                <a:gd name="T55" fmla="*/ 276 h 20"/>
                                <a:gd name="T56" fmla="+- 0 1150 1131"/>
                                <a:gd name="T57" fmla="*/ T56 w 20"/>
                                <a:gd name="T58" fmla="+- 0 273 268"/>
                                <a:gd name="T59" fmla="*/ 273 h 20"/>
                                <a:gd name="T60" fmla="+- 0 1146 1131"/>
                                <a:gd name="T61" fmla="*/ T60 w 20"/>
                                <a:gd name="T62" fmla="+- 0 269 268"/>
                                <a:gd name="T63" fmla="*/ 269 h 20"/>
                                <a:gd name="T64" fmla="+- 0 1144 1131"/>
                                <a:gd name="T65" fmla="*/ T64 w 20"/>
                                <a:gd name="T66" fmla="+- 0 268 268"/>
                                <a:gd name="T67" fmla="*/ 268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0" h="20">
                                  <a:moveTo>
                                    <a:pt x="13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5" y="1"/>
                                  </a:lnTo>
                                  <a:lnTo>
                                    <a:pt x="1" y="5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13"/>
                                  </a:lnTo>
                                  <a:lnTo>
                                    <a:pt x="1" y="16"/>
                                  </a:lnTo>
                                  <a:lnTo>
                                    <a:pt x="5" y="19"/>
                                  </a:lnTo>
                                  <a:lnTo>
                                    <a:pt x="7" y="20"/>
                                  </a:lnTo>
                                  <a:lnTo>
                                    <a:pt x="13" y="20"/>
                                  </a:lnTo>
                                  <a:lnTo>
                                    <a:pt x="15" y="19"/>
                                  </a:lnTo>
                                  <a:lnTo>
                                    <a:pt x="19" y="16"/>
                                  </a:lnTo>
                                  <a:lnTo>
                                    <a:pt x="20" y="13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19" y="5"/>
                                  </a:lnTo>
                                  <a:lnTo>
                                    <a:pt x="15" y="1"/>
                                  </a:ln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1AFCA68" id="Group 5691" o:spid="_x0000_s1026" style="position:absolute;margin-left:56.55pt;margin-top:13.4pt;width:1pt;height:1pt;z-index:-251654144;mso-position-horizontal-relative:page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">
                  <v:shape id="Freeform 54" o:spid="_x0000_s1027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" path="m13,l7,,5,1,1,5,,8r,5l1,16r4,3l7,20r6,l15,19r4,-3l20,13r,-5l19,5,15,1,13,e" fillcolor="#231f20" stroked="f">
                    <v:path arrowok="t" o:connecttype="custom" o:connectlocs="13,268;7,268;5,269;1,273;0,276;0,281;1,284;5,287;7,288;13,288;15,287;19,284;20,281;20,276;19,273;15,269;13,268" o:connectangles="0,0,0,0,0,0,0,0,0,0,0,0,0,0,0,0,0"/>
                  </v:shape>
                  <w10:wrap anchorx="page"/>
                </v:group>
              </w:pict>
            </mc:Fallback>
          </mc:AlternateContent>
        </w:r>
        <w:r w:rsidR="005E5807"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59776" behindDoc="1" locked="0" layoutInCell="1" allowOverlap="1" wp14:anchorId="4D1EB29A" wp14:editId="2DB6A1FA">
                  <wp:simplePos x="0" y="0"/>
                  <wp:positionH relativeFrom="page">
                    <wp:posOffset>3585845</wp:posOffset>
                  </wp:positionH>
                  <wp:positionV relativeFrom="paragraph">
                    <wp:posOffset>170180</wp:posOffset>
                  </wp:positionV>
                  <wp:extent cx="12700" cy="12700"/>
                  <wp:effectExtent l="0" t="0" r="0" b="0"/>
                  <wp:wrapNone/>
                  <wp:docPr id="5689" name="Group 5689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 bwMode="auto">
                          <a:xfrm>
                            <a:off x="0" y="0"/>
                            <a:ext cx="12700" cy="12700"/>
                            <a:chOff x="0" y="0"/>
                            <a:chExt cx="20" cy="20"/>
                          </a:xfrm>
                        </wpg:grpSpPr>
                        <wps:wsp>
                          <wps:cNvPr id="52" name="Freeform 52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0" cy="20"/>
                            </a:xfrm>
                            <a:custGeom>
                              <a:avLst/>
                              <a:gdLst>
                                <a:gd name="T0" fmla="+- 0 5659 5647"/>
                                <a:gd name="T1" fmla="*/ T0 w 20"/>
                                <a:gd name="T2" fmla="+- 0 268 268"/>
                                <a:gd name="T3" fmla="*/ 268 h 20"/>
                                <a:gd name="T4" fmla="+- 0 5654 5647"/>
                                <a:gd name="T5" fmla="*/ T4 w 20"/>
                                <a:gd name="T6" fmla="+- 0 268 268"/>
                                <a:gd name="T7" fmla="*/ 268 h 20"/>
                                <a:gd name="T8" fmla="+- 0 5651 5647"/>
                                <a:gd name="T9" fmla="*/ T8 w 20"/>
                                <a:gd name="T10" fmla="+- 0 269 268"/>
                                <a:gd name="T11" fmla="*/ 269 h 20"/>
                                <a:gd name="T12" fmla="+- 0 5648 5647"/>
                                <a:gd name="T13" fmla="*/ T12 w 20"/>
                                <a:gd name="T14" fmla="+- 0 273 268"/>
                                <a:gd name="T15" fmla="*/ 273 h 20"/>
                                <a:gd name="T16" fmla="+- 0 5647 5647"/>
                                <a:gd name="T17" fmla="*/ T16 w 20"/>
                                <a:gd name="T18" fmla="+- 0 276 268"/>
                                <a:gd name="T19" fmla="*/ 276 h 20"/>
                                <a:gd name="T20" fmla="+- 0 5647 5647"/>
                                <a:gd name="T21" fmla="*/ T20 w 20"/>
                                <a:gd name="T22" fmla="+- 0 281 268"/>
                                <a:gd name="T23" fmla="*/ 281 h 20"/>
                                <a:gd name="T24" fmla="+- 0 5648 5647"/>
                                <a:gd name="T25" fmla="*/ T24 w 20"/>
                                <a:gd name="T26" fmla="+- 0 284 268"/>
                                <a:gd name="T27" fmla="*/ 284 h 20"/>
                                <a:gd name="T28" fmla="+- 0 5651 5647"/>
                                <a:gd name="T29" fmla="*/ T28 w 20"/>
                                <a:gd name="T30" fmla="+- 0 287 268"/>
                                <a:gd name="T31" fmla="*/ 287 h 20"/>
                                <a:gd name="T32" fmla="+- 0 5654 5647"/>
                                <a:gd name="T33" fmla="*/ T32 w 20"/>
                                <a:gd name="T34" fmla="+- 0 288 268"/>
                                <a:gd name="T35" fmla="*/ 288 h 20"/>
                                <a:gd name="T36" fmla="+- 0 5659 5647"/>
                                <a:gd name="T37" fmla="*/ T36 w 20"/>
                                <a:gd name="T38" fmla="+- 0 288 268"/>
                                <a:gd name="T39" fmla="*/ 288 h 20"/>
                                <a:gd name="T40" fmla="+- 0 5662 5647"/>
                                <a:gd name="T41" fmla="*/ T40 w 20"/>
                                <a:gd name="T42" fmla="+- 0 287 268"/>
                                <a:gd name="T43" fmla="*/ 287 h 20"/>
                                <a:gd name="T44" fmla="+- 0 5665 5647"/>
                                <a:gd name="T45" fmla="*/ T44 w 20"/>
                                <a:gd name="T46" fmla="+- 0 284 268"/>
                                <a:gd name="T47" fmla="*/ 284 h 20"/>
                                <a:gd name="T48" fmla="+- 0 5667 5647"/>
                                <a:gd name="T49" fmla="*/ T48 w 20"/>
                                <a:gd name="T50" fmla="+- 0 281 268"/>
                                <a:gd name="T51" fmla="*/ 281 h 20"/>
                                <a:gd name="T52" fmla="+- 0 5667 5647"/>
                                <a:gd name="T53" fmla="*/ T52 w 20"/>
                                <a:gd name="T54" fmla="+- 0 276 268"/>
                                <a:gd name="T55" fmla="*/ 276 h 20"/>
                                <a:gd name="T56" fmla="+- 0 5665 5647"/>
                                <a:gd name="T57" fmla="*/ T56 w 20"/>
                                <a:gd name="T58" fmla="+- 0 273 268"/>
                                <a:gd name="T59" fmla="*/ 273 h 20"/>
                                <a:gd name="T60" fmla="+- 0 5662 5647"/>
                                <a:gd name="T61" fmla="*/ T60 w 20"/>
                                <a:gd name="T62" fmla="+- 0 269 268"/>
                                <a:gd name="T63" fmla="*/ 269 h 20"/>
                                <a:gd name="T64" fmla="+- 0 5659 5647"/>
                                <a:gd name="T65" fmla="*/ T64 w 20"/>
                                <a:gd name="T66" fmla="+- 0 268 268"/>
                                <a:gd name="T67" fmla="*/ 268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0" h="20">
                                  <a:moveTo>
                                    <a:pt x="12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4" y="1"/>
                                  </a:lnTo>
                                  <a:lnTo>
                                    <a:pt x="1" y="5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13"/>
                                  </a:lnTo>
                                  <a:lnTo>
                                    <a:pt x="1" y="16"/>
                                  </a:lnTo>
                                  <a:lnTo>
                                    <a:pt x="4" y="19"/>
                                  </a:lnTo>
                                  <a:lnTo>
                                    <a:pt x="7" y="20"/>
                                  </a:lnTo>
                                  <a:lnTo>
                                    <a:pt x="12" y="20"/>
                                  </a:lnTo>
                                  <a:lnTo>
                                    <a:pt x="15" y="19"/>
                                  </a:lnTo>
                                  <a:lnTo>
                                    <a:pt x="18" y="16"/>
                                  </a:lnTo>
                                  <a:lnTo>
                                    <a:pt x="20" y="13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18" y="5"/>
                                  </a:lnTo>
                                  <a:lnTo>
                                    <a:pt x="15" y="1"/>
                                  </a:lnTo>
                                  <a:lnTo>
                                    <a:pt x="12" y="0"/>
                                  </a:lnTo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FF466C8" id="Group 5689" o:spid="_x0000_s1026" style="position:absolute;margin-left:282.35pt;margin-top:13.4pt;width:1pt;height:1pt;z-index:-251653120;mso-position-horizontal-relative:page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">
                  <v:shape id="Freeform 52" o:spid="_x0000_s1027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" path="m12,l7,,4,1,1,5,,8r,5l1,16r3,3l7,20r5,l15,19r3,-3l20,13r,-5l18,5,15,1,12,e" fillcolor="#231f20" stroked="f">
                    <v:path arrowok="t" o:connecttype="custom" o:connectlocs="12,268;7,268;4,269;1,273;0,276;0,281;1,284;4,287;7,288;12,288;15,287;18,284;20,281;20,276;18,273;15,269;12,268" o:connectangles="0,0,0,0,0,0,0,0,0,0,0,0,0,0,0,0,0"/>
                  </v:shape>
                  <w10:wrap anchorx="page"/>
                </v:group>
              </w:pict>
            </mc:Fallback>
          </mc:AlternateContent>
        </w:r>
        <w:r w:rsidR="005E5807">
          <w:rPr>
            <w:rFonts w:ascii="Arial" w:eastAsia="Arial" w:hAnsi="Arial" w:cs="Arial"/>
            <w:color w:val="ED1C24"/>
            <w:sz w:val="24"/>
            <w:szCs w:val="24"/>
            <w:u w:val="dotted" w:color="231F20"/>
          </w:rPr>
          <w:t xml:space="preserve">                                          </w:t>
        </w:r>
        <w:r w:rsidR="005E5807">
          <w:rPr>
            <w:rFonts w:ascii="Arial" w:eastAsia="Arial" w:hAnsi="Arial" w:cs="Arial"/>
            <w:color w:val="ED1C24"/>
            <w:spacing w:val="9"/>
            <w:sz w:val="24"/>
            <w:szCs w:val="24"/>
            <w:u w:val="dotted" w:color="231F20"/>
          </w:rPr>
          <w:t xml:space="preserve"> </w:t>
        </w:r>
      </w:ins>
    </w:p>
    <w:p w14:paraId="2EE3D794" w14:textId="77777777" w:rsidR="005E5807" w:rsidRDefault="005E5807" w:rsidP="005E5807">
      <w:pPr>
        <w:widowControl w:val="0"/>
        <w:spacing w:before="11" w:line="280" w:lineRule="exact"/>
        <w:rPr>
          <w:ins w:id="143" w:author="McMahon, Natasha" w:date="2020-03-10T11:12:00Z"/>
          <w:rFonts w:ascii="Calibri" w:eastAsia="Calibri" w:hAnsi="Calibri" w:cs="Times New Roman"/>
          <w:sz w:val="28"/>
          <w:szCs w:val="28"/>
        </w:rPr>
      </w:pPr>
    </w:p>
    <w:p w14:paraId="75D21AA9" w14:textId="77777777" w:rsidR="005E5807" w:rsidRDefault="005E5807" w:rsidP="005E5807">
      <w:pPr>
        <w:widowControl w:val="0"/>
        <w:spacing w:line="283" w:lineRule="auto"/>
        <w:ind w:right="-49"/>
        <w:jc w:val="both"/>
        <w:rPr>
          <w:ins w:id="144" w:author="McMahon, Natasha" w:date="2020-03-10T11:12:00Z"/>
          <w:rFonts w:ascii="Arial" w:eastAsia="Arial" w:hAnsi="Arial" w:cs="Arial"/>
          <w:sz w:val="19"/>
          <w:szCs w:val="19"/>
        </w:rPr>
      </w:pPr>
      <w:ins w:id="145" w:author="McMahon, Natasha" w:date="2020-03-10T11:12:00Z">
        <w:r>
          <w:rPr>
            <w:rFonts w:ascii="Arial" w:eastAsia="Arial" w:hAnsi="Arial" w:cs="Arial"/>
            <w:color w:val="231F20"/>
            <w:sz w:val="19"/>
            <w:szCs w:val="19"/>
          </w:rPr>
          <w:t>The</w:t>
        </w:r>
        <w:r>
          <w:rPr>
            <w:rFonts w:ascii="Arial" w:eastAsia="Arial" w:hAnsi="Arial" w:cs="Arial"/>
            <w:color w:val="231F20"/>
            <w:spacing w:val="-1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rules</w:t>
        </w:r>
        <w:r>
          <w:rPr>
            <w:rFonts w:ascii="Arial" w:eastAsia="Arial" w:hAnsi="Arial" w:cs="Arial"/>
            <w:color w:val="231F20"/>
            <w:spacing w:val="21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for</w:t>
        </w:r>
        <w:r>
          <w:rPr>
            <w:rFonts w:ascii="Arial" w:eastAsia="Arial" w:hAnsi="Arial" w:cs="Arial"/>
            <w:color w:val="231F20"/>
            <w:spacing w:val="18"/>
            <w:sz w:val="19"/>
            <w:szCs w:val="19"/>
          </w:rPr>
          <w:t xml:space="preserve"> </w:t>
        </w:r>
      </w:ins>
      <w:ins w:id="146" w:author="McMahon, Natasha" w:date="2020-03-10T14:03:00Z">
        <w:r w:rsidR="003015A0">
          <w:rPr>
            <w:rFonts w:ascii="Arial" w:eastAsia="Arial" w:hAnsi="Arial" w:cs="Arial"/>
            <w:color w:val="231F20"/>
            <w:spacing w:val="18"/>
            <w:sz w:val="19"/>
            <w:szCs w:val="19"/>
          </w:rPr>
          <w:t xml:space="preserve">System </w:t>
        </w:r>
      </w:ins>
      <w:ins w:id="147" w:author="McMahon, Natasha" w:date="2020-03-10T11:12:00Z">
        <w:r>
          <w:rPr>
            <w:rFonts w:ascii="Arial" w:eastAsia="Arial" w:hAnsi="Arial" w:cs="Arial"/>
            <w:color w:val="231F20"/>
            <w:sz w:val="19"/>
            <w:szCs w:val="19"/>
          </w:rPr>
          <w:t>B</w:t>
        </w:r>
        <w:r>
          <w:rPr>
            <w:rFonts w:ascii="Arial" w:eastAsia="Arial" w:hAnsi="Arial" w:cs="Arial"/>
            <w:color w:val="231F20"/>
            <w:spacing w:val="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were</w:t>
        </w:r>
        <w:r>
          <w:rPr>
            <w:rFonts w:ascii="Arial" w:eastAsia="Arial" w:hAnsi="Arial" w:cs="Arial"/>
            <w:color w:val="231F20"/>
            <w:spacing w:val="1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completed</w:t>
        </w:r>
        <w:r>
          <w:rPr>
            <w:rFonts w:ascii="Arial" w:eastAsia="Arial" w:hAnsi="Arial" w:cs="Arial"/>
            <w:color w:val="231F20"/>
            <w:spacing w:val="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in</w:t>
        </w:r>
        <w:r>
          <w:rPr>
            <w:rFonts w:ascii="Arial" w:eastAsia="Arial" w:hAnsi="Arial" w:cs="Arial"/>
            <w:color w:val="231F20"/>
            <w:spacing w:val="9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early</w:t>
        </w:r>
        <w:r>
          <w:rPr>
            <w:rFonts w:ascii="Arial" w:eastAsia="Arial" w:hAnsi="Arial" w:cs="Arial"/>
            <w:color w:val="231F20"/>
            <w:spacing w:val="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 xml:space="preserve">1980. </w:t>
        </w:r>
        <w:r>
          <w:rPr>
            <w:rFonts w:ascii="Arial" w:eastAsia="Arial" w:hAnsi="Arial" w:cs="Arial"/>
            <w:color w:val="231F20"/>
            <w:w w:val="94"/>
            <w:sz w:val="19"/>
            <w:szCs w:val="19"/>
          </w:rPr>
          <w:t>These</w:t>
        </w:r>
        <w:r>
          <w:rPr>
            <w:rFonts w:ascii="Arial" w:eastAsia="Arial" w:hAnsi="Arial" w:cs="Arial"/>
            <w:color w:val="231F20"/>
            <w:spacing w:val="-4"/>
            <w:w w:val="9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were</w:t>
        </w:r>
        <w:r>
          <w:rPr>
            <w:rFonts w:ascii="Arial" w:eastAsia="Arial" w:hAnsi="Arial" w:cs="Arial"/>
            <w:color w:val="231F20"/>
            <w:spacing w:val="-10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considered</w:t>
        </w:r>
        <w:r>
          <w:rPr>
            <w:rFonts w:ascii="Arial" w:eastAsia="Arial" w:hAnsi="Arial" w:cs="Arial"/>
            <w:color w:val="231F20"/>
            <w:spacing w:val="-16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to</w:t>
        </w:r>
        <w:r>
          <w:rPr>
            <w:rFonts w:ascii="Arial" w:eastAsia="Arial" w:hAnsi="Arial" w:cs="Arial"/>
            <w:color w:val="231F20"/>
            <w:spacing w:val="-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be</w:t>
        </w:r>
        <w:r>
          <w:rPr>
            <w:rFonts w:ascii="Arial" w:eastAsia="Arial" w:hAnsi="Arial" w:cs="Arial"/>
            <w:color w:val="231F20"/>
            <w:spacing w:val="-17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suitable for</w:t>
        </w:r>
        <w:r>
          <w:rPr>
            <w:rFonts w:ascii="Arial" w:eastAsia="Arial" w:hAnsi="Arial" w:cs="Arial"/>
            <w:color w:val="231F20"/>
            <w:spacing w:val="6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application</w:t>
        </w:r>
        <w:r>
          <w:rPr>
            <w:rFonts w:ascii="Arial" w:eastAsia="Arial" w:hAnsi="Arial" w:cs="Arial"/>
            <w:color w:val="231F20"/>
            <w:spacing w:val="-7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w w:val="103"/>
            <w:sz w:val="19"/>
            <w:szCs w:val="19"/>
          </w:rPr>
          <w:t xml:space="preserve">in </w:t>
        </w:r>
        <w:r>
          <w:rPr>
            <w:rFonts w:ascii="Arial" w:eastAsia="Arial" w:hAnsi="Arial" w:cs="Arial"/>
            <w:color w:val="231F20"/>
            <w:sz w:val="19"/>
            <w:szCs w:val="19"/>
          </w:rPr>
          <w:t>North,</w:t>
        </w:r>
        <w:r>
          <w:rPr>
            <w:rFonts w:ascii="Arial" w:eastAsia="Arial" w:hAnsi="Arial" w:cs="Arial"/>
            <w:color w:val="231F20"/>
            <w:spacing w:val="19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Central</w:t>
        </w:r>
        <w:r>
          <w:rPr>
            <w:rFonts w:ascii="Arial" w:eastAsia="Arial" w:hAnsi="Arial" w:cs="Arial"/>
            <w:color w:val="231F20"/>
            <w:spacing w:val="10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and</w:t>
        </w:r>
        <w:r>
          <w:rPr>
            <w:rFonts w:ascii="Arial" w:eastAsia="Arial" w:hAnsi="Arial" w:cs="Arial"/>
            <w:color w:val="231F20"/>
            <w:spacing w:val="-6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South</w:t>
        </w:r>
        <w:r>
          <w:rPr>
            <w:rFonts w:ascii="Arial" w:eastAsia="Arial" w:hAnsi="Arial" w:cs="Arial"/>
            <w:color w:val="231F20"/>
            <w:spacing w:val="-11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America,</w:t>
        </w:r>
        <w:r>
          <w:rPr>
            <w:rFonts w:ascii="Arial" w:eastAsia="Arial" w:hAnsi="Arial" w:cs="Arial"/>
            <w:color w:val="231F20"/>
            <w:spacing w:val="-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Japan,</w:t>
        </w:r>
        <w:r>
          <w:rPr>
            <w:rFonts w:ascii="Arial" w:eastAsia="Arial" w:hAnsi="Arial" w:cs="Arial"/>
            <w:color w:val="231F20"/>
            <w:spacing w:val="-19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Republic</w:t>
        </w:r>
        <w:r>
          <w:rPr>
            <w:rFonts w:ascii="Arial" w:eastAsia="Arial" w:hAnsi="Arial" w:cs="Arial"/>
            <w:color w:val="231F20"/>
            <w:spacing w:val="-11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of Korea</w:t>
        </w:r>
        <w:r>
          <w:rPr>
            <w:rFonts w:ascii="Arial" w:eastAsia="Arial" w:hAnsi="Arial" w:cs="Arial"/>
            <w:color w:val="231F20"/>
            <w:spacing w:val="-10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and</w:t>
        </w:r>
        <w:r>
          <w:rPr>
            <w:rFonts w:ascii="Arial" w:eastAsia="Arial" w:hAnsi="Arial" w:cs="Arial"/>
            <w:color w:val="231F20"/>
            <w:spacing w:val="-9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Philippines.</w:t>
        </w:r>
      </w:ins>
    </w:p>
    <w:p w14:paraId="1855B3B1" w14:textId="77777777" w:rsidR="005E5807" w:rsidRDefault="005E5807" w:rsidP="005E5807">
      <w:pPr>
        <w:widowControl w:val="0"/>
        <w:spacing w:before="1" w:line="260" w:lineRule="exact"/>
        <w:rPr>
          <w:ins w:id="148" w:author="McMahon, Natasha" w:date="2020-03-10T11:12:00Z"/>
          <w:rFonts w:ascii="Calibri" w:eastAsia="Calibri" w:hAnsi="Calibri" w:cs="Times New Roman"/>
          <w:sz w:val="26"/>
          <w:szCs w:val="26"/>
        </w:rPr>
      </w:pPr>
    </w:p>
    <w:p w14:paraId="2ADB4F2A" w14:textId="77777777" w:rsidR="00F3399A" w:rsidRDefault="00F3399A">
      <w:pPr>
        <w:widowControl w:val="0"/>
        <w:spacing w:line="283" w:lineRule="auto"/>
        <w:ind w:right="-50"/>
        <w:jc w:val="both"/>
        <w:rPr>
          <w:ins w:id="149" w:author="McMahon, Natasha" w:date="2020-03-10T13:52:00Z"/>
          <w:rFonts w:ascii="Arial" w:eastAsia="Arial" w:hAnsi="Arial" w:cs="Arial"/>
          <w:color w:val="231F20"/>
          <w:spacing w:val="42"/>
          <w:sz w:val="19"/>
          <w:szCs w:val="19"/>
        </w:rPr>
        <w:pPrChange w:id="150" w:author="McMahon, Natasha" w:date="2020-03-10T13:33:00Z">
          <w:pPr>
            <w:widowControl w:val="0"/>
            <w:spacing w:before="1" w:line="260" w:lineRule="exact"/>
          </w:pPr>
        </w:pPrChange>
      </w:pPr>
    </w:p>
    <w:p w14:paraId="3A78CB23" w14:textId="77777777" w:rsidR="003015A0" w:rsidRDefault="00F3399A">
      <w:pPr>
        <w:widowControl w:val="0"/>
        <w:spacing w:line="283" w:lineRule="auto"/>
        <w:ind w:right="-50"/>
        <w:jc w:val="both"/>
        <w:rPr>
          <w:ins w:id="151" w:author="McMahon, Natasha" w:date="2020-03-10T14:07:00Z"/>
          <w:rFonts w:ascii="Arial" w:eastAsia="Arial" w:hAnsi="Arial" w:cs="Arial"/>
          <w:color w:val="231F20"/>
          <w:spacing w:val="42"/>
          <w:sz w:val="19"/>
          <w:szCs w:val="19"/>
        </w:rPr>
        <w:pPrChange w:id="152" w:author="McMahon, Natasha" w:date="2020-03-10T13:33:00Z">
          <w:pPr>
            <w:widowControl w:val="0"/>
            <w:spacing w:before="1" w:line="260" w:lineRule="exact"/>
          </w:pPr>
        </w:pPrChange>
      </w:pPr>
      <w:ins w:id="153" w:author="McMahon, Natasha" w:date="2020-03-10T13:52:00Z">
        <w:r w:rsidRPr="00823B5F">
          <w:rPr>
            <w:rFonts w:ascii="Arial" w:eastAsia="Arial" w:hAnsi="Arial" w:cs="Arial"/>
            <w:color w:val="231F20"/>
            <w:sz w:val="19"/>
            <w:szCs w:val="19"/>
          </w:rPr>
          <w:t>At</w:t>
        </w:r>
        <w:r w:rsidRPr="00823B5F">
          <w:rPr>
            <w:rFonts w:ascii="Arial" w:eastAsia="Arial" w:hAnsi="Arial" w:cs="Arial"/>
            <w:color w:val="231F20"/>
            <w:spacing w:val="9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a</w:t>
        </w:r>
        <w:r w:rsidRPr="00823B5F">
          <w:rPr>
            <w:rFonts w:ascii="Arial" w:eastAsia="Arial" w:hAnsi="Arial" w:cs="Arial"/>
            <w:color w:val="231F20"/>
            <w:spacing w:val="7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Conference</w:t>
        </w:r>
        <w:r w:rsidRPr="00823B5F">
          <w:rPr>
            <w:rFonts w:ascii="Arial" w:eastAsia="Arial" w:hAnsi="Arial" w:cs="Arial"/>
            <w:color w:val="231F20"/>
            <w:spacing w:val="-16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w w:val="95"/>
            <w:sz w:val="19"/>
            <w:szCs w:val="19"/>
          </w:rPr>
          <w:t>convened</w:t>
        </w:r>
        <w:r w:rsidRPr="00823B5F">
          <w:rPr>
            <w:rFonts w:ascii="Arial" w:eastAsia="Arial" w:hAnsi="Arial" w:cs="Arial"/>
            <w:color w:val="231F20"/>
            <w:spacing w:val="16"/>
            <w:w w:val="95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by</w:t>
        </w:r>
        <w:r w:rsidRPr="00823B5F">
          <w:rPr>
            <w:rFonts w:ascii="Arial" w:eastAsia="Arial" w:hAnsi="Arial" w:cs="Arial"/>
            <w:color w:val="231F20"/>
            <w:spacing w:val="-5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IALA</w:t>
        </w:r>
        <w:r w:rsidRPr="00823B5F">
          <w:rPr>
            <w:rFonts w:ascii="Arial" w:eastAsia="Arial" w:hAnsi="Arial" w:cs="Arial"/>
            <w:color w:val="231F20"/>
            <w:spacing w:val="-12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in</w:t>
        </w:r>
        <w:r w:rsidRPr="00823B5F">
          <w:rPr>
            <w:rFonts w:ascii="Arial" w:eastAsia="Arial" w:hAnsi="Arial" w:cs="Arial"/>
            <w:color w:val="231F20"/>
            <w:spacing w:val="17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November</w:t>
        </w:r>
        <w:r w:rsidRPr="00823B5F">
          <w:rPr>
            <w:rFonts w:ascii="Arial" w:eastAsia="Arial" w:hAnsi="Arial" w:cs="Arial"/>
            <w:color w:val="231F20"/>
            <w:spacing w:val="4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 xml:space="preserve">1980 </w:t>
        </w:r>
        <w:r w:rsidRPr="00823B5F">
          <w:rPr>
            <w:rFonts w:ascii="Arial" w:eastAsia="Arial" w:hAnsi="Arial" w:cs="Arial"/>
            <w:color w:val="231F20"/>
            <w:spacing w:val="1"/>
            <w:sz w:val="19"/>
            <w:szCs w:val="19"/>
          </w:rPr>
          <w:t>wit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h</w:t>
        </w:r>
        <w:r w:rsidRPr="00823B5F">
          <w:rPr>
            <w:rFonts w:ascii="Arial" w:eastAsia="Arial" w:hAnsi="Arial" w:cs="Arial"/>
            <w:color w:val="231F20"/>
            <w:spacing w:val="39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1"/>
            <w:sz w:val="19"/>
            <w:szCs w:val="19"/>
          </w:rPr>
          <w:t>th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e</w:t>
        </w:r>
        <w:r w:rsidRPr="00823B5F">
          <w:rPr>
            <w:rFonts w:ascii="Arial" w:eastAsia="Arial" w:hAnsi="Arial" w:cs="Arial"/>
            <w:color w:val="231F20"/>
            <w:spacing w:val="31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1"/>
            <w:sz w:val="19"/>
            <w:szCs w:val="19"/>
          </w:rPr>
          <w:t>assistanc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e</w:t>
        </w:r>
        <w:r w:rsidRPr="00823B5F">
          <w:rPr>
            <w:rFonts w:ascii="Arial" w:eastAsia="Arial" w:hAnsi="Arial" w:cs="Arial"/>
            <w:color w:val="231F20"/>
            <w:spacing w:val="10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1"/>
            <w:sz w:val="19"/>
            <w:szCs w:val="19"/>
          </w:rPr>
          <w:t>o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f</w:t>
        </w:r>
        <w:r w:rsidRPr="00823B5F">
          <w:rPr>
            <w:rFonts w:ascii="Arial" w:eastAsia="Arial" w:hAnsi="Arial" w:cs="Arial"/>
            <w:color w:val="231F20"/>
            <w:spacing w:val="27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1"/>
            <w:sz w:val="19"/>
            <w:szCs w:val="19"/>
          </w:rPr>
          <w:t>IM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 xml:space="preserve">O </w:t>
        </w:r>
        <w:r w:rsidRPr="00823B5F">
          <w:rPr>
            <w:rFonts w:ascii="Arial" w:eastAsia="Arial" w:hAnsi="Arial" w:cs="Arial"/>
            <w:color w:val="231F20"/>
            <w:spacing w:val="1"/>
            <w:sz w:val="19"/>
            <w:szCs w:val="19"/>
          </w:rPr>
          <w:t>an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d</w:t>
        </w:r>
        <w:r w:rsidRPr="00823B5F">
          <w:rPr>
            <w:rFonts w:ascii="Arial" w:eastAsia="Arial" w:hAnsi="Arial" w:cs="Arial"/>
            <w:color w:val="231F20"/>
            <w:spacing w:val="19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1"/>
            <w:sz w:val="19"/>
            <w:szCs w:val="19"/>
          </w:rPr>
          <w:t>th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e</w:t>
        </w:r>
        <w:r w:rsidRPr="00823B5F">
          <w:rPr>
            <w:rFonts w:ascii="Arial" w:eastAsia="Arial" w:hAnsi="Arial" w:cs="Arial"/>
            <w:color w:val="231F20"/>
            <w:spacing w:val="31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1"/>
            <w:w w:val="102"/>
            <w:sz w:val="19"/>
            <w:szCs w:val="19"/>
          </w:rPr>
          <w:t xml:space="preserve">International </w:t>
        </w:r>
        <w:r w:rsidRPr="00823B5F">
          <w:rPr>
            <w:rFonts w:ascii="Arial" w:eastAsia="Arial" w:hAnsi="Arial" w:cs="Arial"/>
            <w:color w:val="231F20"/>
            <w:spacing w:val="4"/>
            <w:sz w:val="19"/>
            <w:szCs w:val="19"/>
          </w:rPr>
          <w:t>Hydrographi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c</w:t>
        </w:r>
        <w:r w:rsidRPr="00823B5F">
          <w:rPr>
            <w:rFonts w:ascii="Arial" w:eastAsia="Arial" w:hAnsi="Arial" w:cs="Arial"/>
            <w:color w:val="231F20"/>
            <w:spacing w:val="40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4"/>
            <w:sz w:val="19"/>
            <w:szCs w:val="19"/>
          </w:rPr>
          <w:t>Organizatio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n</w:t>
        </w:r>
        <w:r w:rsidRPr="00823B5F">
          <w:rPr>
            <w:rFonts w:ascii="Arial" w:eastAsia="Arial" w:hAnsi="Arial" w:cs="Arial"/>
            <w:color w:val="231F20"/>
            <w:spacing w:val="30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4"/>
            <w:sz w:val="19"/>
            <w:szCs w:val="19"/>
          </w:rPr>
          <w:t>(IHO)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 xml:space="preserve">, </w:t>
        </w:r>
        <w:r w:rsidRPr="00823B5F">
          <w:rPr>
            <w:rFonts w:ascii="Arial" w:eastAsia="Arial" w:hAnsi="Arial" w:cs="Arial"/>
            <w:color w:val="231F20"/>
            <w:spacing w:val="4"/>
            <w:sz w:val="19"/>
            <w:szCs w:val="19"/>
          </w:rPr>
          <w:t xml:space="preserve">Lighthouse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Authorities</w:t>
        </w:r>
        <w:r w:rsidRPr="00823B5F">
          <w:rPr>
            <w:rFonts w:ascii="Arial" w:eastAsia="Arial" w:hAnsi="Arial" w:cs="Arial"/>
            <w:color w:val="231F20"/>
            <w:spacing w:val="16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from</w:t>
        </w:r>
        <w:r w:rsidRPr="00823B5F">
          <w:rPr>
            <w:rFonts w:ascii="Arial" w:eastAsia="Arial" w:hAnsi="Arial" w:cs="Arial"/>
            <w:color w:val="231F20"/>
            <w:spacing w:val="26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50</w:t>
        </w:r>
        <w:r w:rsidRPr="00823B5F">
          <w:rPr>
            <w:rFonts w:ascii="Arial" w:eastAsia="Arial" w:hAnsi="Arial" w:cs="Arial"/>
            <w:color w:val="231F20"/>
            <w:spacing w:val="-10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countries</w:t>
        </w:r>
        <w:r w:rsidRPr="00823B5F">
          <w:rPr>
            <w:rFonts w:ascii="Arial" w:eastAsia="Arial" w:hAnsi="Arial" w:cs="Arial"/>
            <w:color w:val="231F20"/>
            <w:spacing w:val="15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and</w:t>
        </w:r>
        <w:r w:rsidRPr="00823B5F">
          <w:rPr>
            <w:rFonts w:ascii="Arial" w:eastAsia="Arial" w:hAnsi="Arial" w:cs="Arial"/>
            <w:color w:val="231F20"/>
            <w:spacing w:val="-3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the</w:t>
        </w:r>
        <w:r w:rsidRPr="00823B5F">
          <w:rPr>
            <w:rFonts w:ascii="Arial" w:eastAsia="Arial" w:hAnsi="Arial" w:cs="Arial"/>
            <w:color w:val="231F20"/>
            <w:spacing w:val="10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representatives of</w:t>
        </w:r>
        <w:r w:rsidRPr="00823B5F">
          <w:rPr>
            <w:rFonts w:ascii="Arial" w:eastAsia="Arial" w:hAnsi="Arial" w:cs="Arial"/>
            <w:color w:val="231F20"/>
            <w:spacing w:val="23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nine</w:t>
        </w:r>
        <w:r w:rsidRPr="00823B5F">
          <w:rPr>
            <w:rFonts w:ascii="Arial" w:eastAsia="Arial" w:hAnsi="Arial" w:cs="Arial"/>
            <w:color w:val="231F20"/>
            <w:spacing w:val="20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International</w:t>
        </w:r>
        <w:r w:rsidRPr="00823B5F">
          <w:rPr>
            <w:rFonts w:ascii="Arial" w:eastAsia="Arial" w:hAnsi="Arial" w:cs="Arial"/>
            <w:color w:val="231F20"/>
            <w:spacing w:val="44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Organisations concerned</w:t>
        </w:r>
        <w:r w:rsidRPr="00823B5F">
          <w:rPr>
            <w:rFonts w:ascii="Arial" w:eastAsia="Arial" w:hAnsi="Arial" w:cs="Arial"/>
            <w:color w:val="231F20"/>
            <w:spacing w:val="15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w w:val="103"/>
            <w:sz w:val="19"/>
            <w:szCs w:val="19"/>
          </w:rPr>
          <w:t xml:space="preserve">with </w:t>
        </w:r>
        <w:r>
          <w:rPr>
            <w:rFonts w:ascii="Arial" w:eastAsia="Arial" w:hAnsi="Arial" w:cs="Arial"/>
            <w:color w:val="231F20"/>
            <w:sz w:val="19"/>
            <w:szCs w:val="19"/>
          </w:rPr>
          <w:t>marine aids to navigation</w:t>
        </w:r>
        <w:r w:rsidRPr="00823B5F">
          <w:rPr>
            <w:rFonts w:ascii="Arial" w:eastAsia="Arial" w:hAnsi="Arial" w:cs="Arial"/>
            <w:color w:val="231F20"/>
            <w:spacing w:val="-4"/>
            <w:w w:val="98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met</w:t>
        </w:r>
      </w:ins>
      <w:ins w:id="154" w:author="McMahon, Natasha" w:date="2020-03-10T14:05:00Z">
        <w:r w:rsidR="003015A0">
          <w:rPr>
            <w:rFonts w:ascii="Arial" w:eastAsia="Arial" w:hAnsi="Arial" w:cs="Arial"/>
            <w:color w:val="231F20"/>
            <w:sz w:val="19"/>
            <w:szCs w:val="19"/>
          </w:rPr>
          <w:t xml:space="preserve">, the two systems were so similar that IALA </w:t>
        </w:r>
      </w:ins>
      <w:ins w:id="155" w:author="McMahon, Natasha" w:date="2020-03-10T13:52:00Z">
        <w:r w:rsidRPr="00823B5F">
          <w:rPr>
            <w:rFonts w:ascii="Arial" w:eastAsia="Arial" w:hAnsi="Arial" w:cs="Arial"/>
            <w:color w:val="231F20"/>
            <w:sz w:val="19"/>
            <w:szCs w:val="19"/>
          </w:rPr>
          <w:t>agreed</w:t>
        </w:r>
        <w:r w:rsidRPr="00823B5F">
          <w:rPr>
            <w:rFonts w:ascii="Arial" w:eastAsia="Arial" w:hAnsi="Arial" w:cs="Arial"/>
            <w:color w:val="231F20"/>
            <w:spacing w:val="-17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to</w:t>
        </w:r>
        <w:r w:rsidRPr="00823B5F">
          <w:rPr>
            <w:rFonts w:ascii="Arial" w:eastAsia="Arial" w:hAnsi="Arial" w:cs="Arial"/>
            <w:color w:val="231F20"/>
            <w:spacing w:val="-2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adopt</w:t>
        </w:r>
        <w:r w:rsidRPr="00823B5F">
          <w:rPr>
            <w:rFonts w:ascii="Arial" w:eastAsia="Arial" w:hAnsi="Arial" w:cs="Arial"/>
            <w:color w:val="231F20"/>
            <w:spacing w:val="-14"/>
            <w:sz w:val="19"/>
            <w:szCs w:val="19"/>
          </w:rPr>
          <w:t xml:space="preserve"> </w:t>
        </w:r>
      </w:ins>
      <w:ins w:id="156" w:author="McMahon, Natasha" w:date="2020-03-10T14:08:00Z">
        <w:r w:rsidR="006F6C50">
          <w:rPr>
            <w:rFonts w:ascii="Arial" w:eastAsia="Arial" w:hAnsi="Arial" w:cs="Arial"/>
            <w:color w:val="231F20"/>
            <w:spacing w:val="-14"/>
            <w:sz w:val="19"/>
            <w:szCs w:val="19"/>
          </w:rPr>
          <w:t xml:space="preserve">a </w:t>
        </w:r>
      </w:ins>
      <w:ins w:id="157" w:author="McMahon, Natasha" w:date="2020-03-10T14:10:00Z">
        <w:r w:rsidR="006F6C50">
          <w:rPr>
            <w:rFonts w:ascii="Arial" w:eastAsia="Arial" w:hAnsi="Arial" w:cs="Arial"/>
            <w:color w:val="231F20"/>
            <w:spacing w:val="-14"/>
            <w:sz w:val="19"/>
            <w:szCs w:val="19"/>
          </w:rPr>
          <w:t>new combined system,</w:t>
        </w:r>
      </w:ins>
      <w:ins w:id="158" w:author="McMahon, Natasha" w:date="2020-03-10T13:53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1"/>
            <w:sz w:val="19"/>
            <w:szCs w:val="19"/>
          </w:rPr>
          <w:t>know</w:t>
        </w:r>
        <w:r>
          <w:rPr>
            <w:rFonts w:ascii="Arial" w:eastAsia="Arial" w:hAnsi="Arial" w:cs="Arial"/>
            <w:color w:val="231F20"/>
            <w:sz w:val="19"/>
            <w:szCs w:val="19"/>
          </w:rPr>
          <w:t>n</w:t>
        </w:r>
        <w:r>
          <w:rPr>
            <w:rFonts w:ascii="Arial" w:eastAsia="Arial" w:hAnsi="Arial" w:cs="Arial"/>
            <w:color w:val="231F20"/>
            <w:spacing w:val="1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1"/>
            <w:sz w:val="19"/>
            <w:szCs w:val="19"/>
          </w:rPr>
          <w:t>a</w:t>
        </w:r>
        <w:r>
          <w:rPr>
            <w:rFonts w:ascii="Arial" w:eastAsia="Arial" w:hAnsi="Arial" w:cs="Arial"/>
            <w:color w:val="231F20"/>
            <w:sz w:val="19"/>
            <w:szCs w:val="19"/>
          </w:rPr>
          <w:t>s</w:t>
        </w:r>
        <w:r>
          <w:rPr>
            <w:rFonts w:ascii="Arial" w:eastAsia="Arial" w:hAnsi="Arial" w:cs="Arial"/>
            <w:color w:val="231F20"/>
            <w:spacing w:val="10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1"/>
            <w:sz w:val="19"/>
            <w:szCs w:val="19"/>
          </w:rPr>
          <w:t>“Th</w:t>
        </w:r>
        <w:r>
          <w:rPr>
            <w:rFonts w:ascii="Arial" w:eastAsia="Arial" w:hAnsi="Arial" w:cs="Arial"/>
            <w:color w:val="231F20"/>
            <w:sz w:val="19"/>
            <w:szCs w:val="19"/>
          </w:rPr>
          <w:t>e</w:t>
        </w:r>
        <w:r>
          <w:rPr>
            <w:rFonts w:ascii="Arial" w:eastAsia="Arial" w:hAnsi="Arial" w:cs="Arial"/>
            <w:color w:val="231F20"/>
            <w:spacing w:val="1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1"/>
            <w:sz w:val="19"/>
            <w:szCs w:val="19"/>
          </w:rPr>
          <w:t xml:space="preserve">IALA </w:t>
        </w:r>
        <w:r>
          <w:rPr>
            <w:rFonts w:ascii="Arial" w:eastAsia="Arial" w:hAnsi="Arial" w:cs="Arial"/>
            <w:color w:val="231F20"/>
            <w:sz w:val="19"/>
            <w:szCs w:val="19"/>
          </w:rPr>
          <w:t>Maritime</w:t>
        </w:r>
        <w:r>
          <w:rPr>
            <w:rFonts w:ascii="Arial" w:eastAsia="Arial" w:hAnsi="Arial" w:cs="Arial"/>
            <w:color w:val="231F20"/>
            <w:spacing w:val="47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Buoyage</w:t>
        </w:r>
        <w:r>
          <w:rPr>
            <w:rFonts w:ascii="Arial" w:eastAsia="Arial" w:hAnsi="Arial" w:cs="Arial"/>
            <w:color w:val="231F20"/>
            <w:spacing w:val="-12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 xml:space="preserve">System”. </w:t>
        </w:r>
        <w:r>
          <w:rPr>
            <w:rFonts w:ascii="Arial" w:eastAsia="Arial" w:hAnsi="Arial" w:cs="Arial"/>
            <w:color w:val="231F20"/>
            <w:spacing w:val="42"/>
            <w:sz w:val="19"/>
            <w:szCs w:val="19"/>
          </w:rPr>
          <w:t xml:space="preserve"> </w:t>
        </w:r>
      </w:ins>
    </w:p>
    <w:p w14:paraId="4715BF21" w14:textId="77777777" w:rsidR="003015A0" w:rsidRDefault="003015A0" w:rsidP="003015A0">
      <w:pPr>
        <w:widowControl w:val="0"/>
        <w:spacing w:line="283" w:lineRule="auto"/>
        <w:ind w:right="-50"/>
        <w:jc w:val="both"/>
        <w:rPr>
          <w:ins w:id="159" w:author="McMahon, Natasha" w:date="2020-03-10T14:07:00Z"/>
          <w:rFonts w:ascii="Arial" w:eastAsia="Arial" w:hAnsi="Arial" w:cs="Arial"/>
          <w:color w:val="231F20"/>
          <w:sz w:val="19"/>
          <w:szCs w:val="19"/>
        </w:rPr>
      </w:pPr>
    </w:p>
    <w:p w14:paraId="28521E6B" w14:textId="77777777" w:rsidR="003015A0" w:rsidRDefault="003015A0" w:rsidP="003015A0">
      <w:pPr>
        <w:widowControl w:val="0"/>
        <w:spacing w:line="283" w:lineRule="auto"/>
        <w:ind w:right="-50"/>
        <w:jc w:val="both"/>
        <w:rPr>
          <w:ins w:id="160" w:author="McMahon, Natasha" w:date="2020-03-10T14:07:00Z"/>
          <w:rFonts w:ascii="Calibri" w:eastAsia="Calibri" w:hAnsi="Calibri" w:cs="Times New Roman"/>
          <w:b/>
          <w:sz w:val="22"/>
        </w:rPr>
      </w:pPr>
      <w:ins w:id="161" w:author="McMahon, Natasha" w:date="2020-03-10T14:07:00Z">
        <w:r>
          <w:rPr>
            <w:rFonts w:ascii="Arial" w:eastAsia="Arial" w:hAnsi="Arial" w:cs="Arial"/>
            <w:color w:val="231F20"/>
            <w:sz w:val="19"/>
            <w:szCs w:val="19"/>
          </w:rPr>
          <w:t>This</w:t>
        </w:r>
        <w:r>
          <w:rPr>
            <w:rFonts w:ascii="Arial" w:eastAsia="Arial" w:hAnsi="Arial" w:cs="Arial"/>
            <w:color w:val="231F20"/>
            <w:spacing w:val="1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single</w:t>
        </w:r>
        <w:r>
          <w:rPr>
            <w:rFonts w:ascii="Arial" w:eastAsia="Arial" w:hAnsi="Arial" w:cs="Arial"/>
            <w:color w:val="231F20"/>
            <w:spacing w:val="30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set</w:t>
        </w:r>
        <w:r>
          <w:rPr>
            <w:rFonts w:ascii="Arial" w:eastAsia="Arial" w:hAnsi="Arial" w:cs="Arial"/>
            <w:color w:val="231F20"/>
            <w:spacing w:val="2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of</w:t>
        </w:r>
        <w:r>
          <w:rPr>
            <w:rFonts w:ascii="Arial" w:eastAsia="Arial" w:hAnsi="Arial" w:cs="Arial"/>
            <w:color w:val="231F20"/>
            <w:spacing w:val="2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w w:val="104"/>
            <w:sz w:val="19"/>
            <w:szCs w:val="19"/>
          </w:rPr>
          <w:t xml:space="preserve">rules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allow</w:t>
        </w:r>
      </w:ins>
      <w:ins w:id="162" w:author="McMahon, Natasha" w:date="2020-03-10T14:14:00Z">
        <w:r w:rsidR="006F6C50">
          <w:rPr>
            <w:rFonts w:ascii="Arial" w:eastAsia="Arial" w:hAnsi="Arial" w:cs="Arial"/>
            <w:color w:val="231F20"/>
            <w:sz w:val="19"/>
            <w:szCs w:val="19"/>
          </w:rPr>
          <w:t>ed</w:t>
        </w:r>
      </w:ins>
      <w:ins w:id="163" w:author="McMahon, Natasha" w:date="2020-03-10T14:07:00Z">
        <w:r>
          <w:rPr>
            <w:rFonts w:ascii="Arial" w:eastAsia="Arial" w:hAnsi="Arial" w:cs="Arial"/>
            <w:color w:val="231F20"/>
            <w:spacing w:val="16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Lighthouse</w:t>
        </w:r>
        <w:r>
          <w:rPr>
            <w:rFonts w:ascii="Arial" w:eastAsia="Arial" w:hAnsi="Arial" w:cs="Arial"/>
            <w:color w:val="231F20"/>
            <w:spacing w:val="11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Authorities</w:t>
        </w:r>
        <w:r>
          <w:rPr>
            <w:rFonts w:ascii="Arial" w:eastAsia="Arial" w:hAnsi="Arial" w:cs="Arial"/>
            <w:color w:val="231F20"/>
            <w:spacing w:val="20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the</w:t>
        </w:r>
        <w:r>
          <w:rPr>
            <w:rFonts w:ascii="Arial" w:eastAsia="Arial" w:hAnsi="Arial" w:cs="Arial"/>
            <w:color w:val="231F20"/>
            <w:spacing w:val="1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choice of</w:t>
        </w:r>
        <w:r>
          <w:rPr>
            <w:rFonts w:ascii="Arial" w:eastAsia="Arial" w:hAnsi="Arial" w:cs="Arial"/>
            <w:color w:val="231F20"/>
            <w:spacing w:val="9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using</w:t>
        </w:r>
        <w:r>
          <w:rPr>
            <w:rFonts w:ascii="Arial" w:eastAsia="Arial" w:hAnsi="Arial" w:cs="Arial"/>
            <w:color w:val="231F20"/>
            <w:spacing w:val="11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w w:val="101"/>
            <w:sz w:val="19"/>
            <w:szCs w:val="19"/>
          </w:rPr>
          <w:t xml:space="preserve">red </w:t>
        </w:r>
        <w:r>
          <w:rPr>
            <w:rFonts w:ascii="Arial" w:eastAsia="Arial" w:hAnsi="Arial" w:cs="Arial"/>
            <w:color w:val="231F20"/>
            <w:sz w:val="19"/>
            <w:szCs w:val="19"/>
          </w:rPr>
          <w:t>to</w:t>
        </w:r>
        <w:r>
          <w:rPr>
            <w:rFonts w:ascii="Arial" w:eastAsia="Arial" w:hAnsi="Arial" w:cs="Arial"/>
            <w:color w:val="231F20"/>
            <w:spacing w:val="-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port</w:t>
        </w:r>
        <w:r>
          <w:rPr>
            <w:rFonts w:ascii="Arial" w:eastAsia="Arial" w:hAnsi="Arial" w:cs="Arial"/>
            <w:color w:val="231F20"/>
            <w:spacing w:val="6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or</w:t>
        </w:r>
        <w:r>
          <w:rPr>
            <w:rFonts w:ascii="Arial" w:eastAsia="Arial" w:hAnsi="Arial" w:cs="Arial"/>
            <w:color w:val="231F20"/>
            <w:spacing w:val="1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red</w:t>
        </w:r>
        <w:r>
          <w:rPr>
            <w:rFonts w:ascii="Arial" w:eastAsia="Arial" w:hAnsi="Arial" w:cs="Arial"/>
            <w:color w:val="231F20"/>
            <w:spacing w:val="-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to</w:t>
        </w:r>
        <w:r>
          <w:rPr>
            <w:rFonts w:ascii="Arial" w:eastAsia="Arial" w:hAnsi="Arial" w:cs="Arial"/>
            <w:color w:val="231F20"/>
            <w:spacing w:val="-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starboard,</w:t>
        </w:r>
        <w:r>
          <w:rPr>
            <w:rFonts w:ascii="Arial" w:eastAsia="Arial" w:hAnsi="Arial" w:cs="Arial"/>
            <w:color w:val="231F20"/>
            <w:spacing w:val="2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on</w:t>
        </w:r>
        <w:r>
          <w:rPr>
            <w:rFonts w:ascii="Arial" w:eastAsia="Arial" w:hAnsi="Arial" w:cs="Arial"/>
            <w:color w:val="231F20"/>
            <w:spacing w:val="-1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</w:t>
        </w:r>
        <w:r>
          <w:rPr>
            <w:rFonts w:ascii="Arial" w:eastAsia="Arial" w:hAnsi="Arial" w:cs="Arial"/>
            <w:color w:val="231F20"/>
            <w:spacing w:val="-1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regional basis;</w:t>
        </w:r>
        <w:r>
          <w:rPr>
            <w:rFonts w:ascii="Arial" w:eastAsia="Arial" w:hAnsi="Arial" w:cs="Arial"/>
            <w:color w:val="231F20"/>
            <w:spacing w:val="-12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the</w:t>
        </w:r>
        <w:r>
          <w:rPr>
            <w:rFonts w:ascii="Arial" w:eastAsia="Arial" w:hAnsi="Arial" w:cs="Arial"/>
            <w:color w:val="231F20"/>
            <w:spacing w:val="-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two regions being</w:t>
        </w:r>
        <w:r>
          <w:rPr>
            <w:rFonts w:ascii="Arial" w:eastAsia="Arial" w:hAnsi="Arial" w:cs="Arial"/>
            <w:color w:val="231F20"/>
            <w:spacing w:val="-9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known</w:t>
        </w:r>
        <w:r>
          <w:rPr>
            <w:rFonts w:ascii="Arial" w:eastAsia="Arial" w:hAnsi="Arial" w:cs="Arial"/>
            <w:color w:val="231F20"/>
            <w:spacing w:val="-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as</w:t>
        </w:r>
        <w:r>
          <w:rPr>
            <w:rFonts w:ascii="Arial" w:eastAsia="Arial" w:hAnsi="Arial" w:cs="Arial"/>
            <w:color w:val="231F20"/>
            <w:spacing w:val="-8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w w:val="96"/>
            <w:sz w:val="19"/>
            <w:szCs w:val="19"/>
          </w:rPr>
          <w:t>Region</w:t>
        </w:r>
        <w:r>
          <w:rPr>
            <w:rFonts w:ascii="Arial" w:eastAsia="Arial" w:hAnsi="Arial" w:cs="Arial"/>
            <w:color w:val="231F20"/>
            <w:spacing w:val="2"/>
            <w:w w:val="96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</w:t>
        </w:r>
        <w:r>
          <w:rPr>
            <w:rFonts w:ascii="Arial" w:eastAsia="Arial" w:hAnsi="Arial" w:cs="Arial"/>
            <w:color w:val="231F20"/>
            <w:spacing w:val="-1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and</w:t>
        </w:r>
        <w:r>
          <w:rPr>
            <w:rFonts w:ascii="Arial" w:eastAsia="Arial" w:hAnsi="Arial" w:cs="Arial"/>
            <w:color w:val="231F20"/>
            <w:spacing w:val="-9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w w:val="96"/>
            <w:sz w:val="19"/>
            <w:szCs w:val="19"/>
          </w:rPr>
          <w:t>Region</w:t>
        </w:r>
        <w:r>
          <w:rPr>
            <w:rFonts w:ascii="Arial" w:eastAsia="Arial" w:hAnsi="Arial" w:cs="Arial"/>
            <w:color w:val="231F20"/>
            <w:spacing w:val="2"/>
            <w:w w:val="96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B.</w:t>
        </w:r>
      </w:ins>
    </w:p>
    <w:p w14:paraId="7165C902" w14:textId="77777777" w:rsidR="003015A0" w:rsidRDefault="003015A0">
      <w:pPr>
        <w:widowControl w:val="0"/>
        <w:spacing w:line="283" w:lineRule="auto"/>
        <w:ind w:right="-50"/>
        <w:jc w:val="both"/>
        <w:rPr>
          <w:ins w:id="164" w:author="McMahon, Natasha" w:date="2020-03-10T14:07:00Z"/>
          <w:rFonts w:ascii="Arial" w:eastAsia="Arial" w:hAnsi="Arial" w:cs="Arial"/>
          <w:color w:val="231F20"/>
          <w:spacing w:val="42"/>
          <w:sz w:val="19"/>
          <w:szCs w:val="19"/>
        </w:rPr>
        <w:pPrChange w:id="165" w:author="McMahon, Natasha" w:date="2020-03-10T13:33:00Z">
          <w:pPr>
            <w:widowControl w:val="0"/>
            <w:spacing w:before="1" w:line="260" w:lineRule="exact"/>
          </w:pPr>
        </w:pPrChange>
      </w:pPr>
    </w:p>
    <w:p w14:paraId="68DD3F45" w14:textId="77777777" w:rsidR="00F3399A" w:rsidRDefault="00F3399A">
      <w:pPr>
        <w:widowControl w:val="0"/>
        <w:spacing w:line="283" w:lineRule="auto"/>
        <w:ind w:right="-50"/>
        <w:jc w:val="both"/>
        <w:rPr>
          <w:ins w:id="166" w:author="McMahon, Natasha" w:date="2020-03-10T13:52:00Z"/>
          <w:rFonts w:ascii="Arial" w:eastAsia="Arial" w:hAnsi="Arial" w:cs="Arial"/>
          <w:color w:val="231F20"/>
          <w:spacing w:val="42"/>
          <w:sz w:val="19"/>
          <w:szCs w:val="19"/>
        </w:rPr>
        <w:pPrChange w:id="167" w:author="McMahon, Natasha" w:date="2020-03-10T13:33:00Z">
          <w:pPr>
            <w:widowControl w:val="0"/>
            <w:spacing w:before="1" w:line="260" w:lineRule="exact"/>
          </w:pPr>
        </w:pPrChange>
      </w:pPr>
      <w:ins w:id="168" w:author="McMahon, Natasha" w:date="2020-03-10T13:53:00Z">
        <w:r>
          <w:rPr>
            <w:rFonts w:ascii="Arial" w:eastAsia="Arial" w:hAnsi="Arial" w:cs="Arial"/>
            <w:color w:val="231F20"/>
            <w:spacing w:val="42"/>
            <w:sz w:val="19"/>
            <w:szCs w:val="19"/>
          </w:rPr>
          <w:t>T</w:t>
        </w:r>
      </w:ins>
      <w:ins w:id="169" w:author="McMahon, Natasha" w:date="2020-03-10T13:52:00Z">
        <w:r w:rsidRPr="00823B5F">
          <w:rPr>
            <w:rFonts w:ascii="Arial" w:eastAsia="Arial" w:hAnsi="Arial" w:cs="Arial"/>
            <w:color w:val="231F20"/>
            <w:sz w:val="19"/>
            <w:szCs w:val="19"/>
          </w:rPr>
          <w:t>he</w:t>
        </w:r>
        <w:r w:rsidRPr="00823B5F">
          <w:rPr>
            <w:rFonts w:ascii="Arial" w:eastAsia="Arial" w:hAnsi="Arial" w:cs="Arial"/>
            <w:color w:val="231F20"/>
            <w:spacing w:val="24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boundaries</w:t>
        </w:r>
        <w:r w:rsidRPr="00823B5F">
          <w:rPr>
            <w:rFonts w:ascii="Arial" w:eastAsia="Arial" w:hAnsi="Arial" w:cs="Arial"/>
            <w:color w:val="231F20"/>
            <w:spacing w:val="34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of</w:t>
        </w:r>
        <w:r w:rsidRPr="00823B5F">
          <w:rPr>
            <w:rFonts w:ascii="Arial" w:eastAsia="Arial" w:hAnsi="Arial" w:cs="Arial"/>
            <w:color w:val="231F20"/>
            <w:spacing w:val="42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w w:val="101"/>
            <w:sz w:val="19"/>
            <w:szCs w:val="19"/>
          </w:rPr>
          <w:t xml:space="preserve">the </w:t>
        </w:r>
        <w:r w:rsidRPr="00823B5F">
          <w:rPr>
            <w:rFonts w:ascii="Arial" w:eastAsia="Arial" w:hAnsi="Arial" w:cs="Arial"/>
            <w:color w:val="231F20"/>
            <w:spacing w:val="-1"/>
            <w:w w:val="93"/>
            <w:sz w:val="19"/>
            <w:szCs w:val="19"/>
          </w:rPr>
          <w:t>buoyag</w:t>
        </w:r>
        <w:r w:rsidRPr="00823B5F">
          <w:rPr>
            <w:rFonts w:ascii="Arial" w:eastAsia="Arial" w:hAnsi="Arial" w:cs="Arial"/>
            <w:color w:val="231F20"/>
            <w:w w:val="93"/>
            <w:sz w:val="19"/>
            <w:szCs w:val="19"/>
          </w:rPr>
          <w:t>e</w:t>
        </w:r>
        <w:r w:rsidRPr="00823B5F">
          <w:rPr>
            <w:rFonts w:ascii="Arial" w:eastAsia="Arial" w:hAnsi="Arial" w:cs="Arial"/>
            <w:color w:val="231F20"/>
            <w:spacing w:val="5"/>
            <w:w w:val="93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-1"/>
            <w:sz w:val="19"/>
            <w:szCs w:val="19"/>
          </w:rPr>
          <w:t>region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s</w:t>
        </w:r>
        <w:r w:rsidRPr="00823B5F">
          <w:rPr>
            <w:rFonts w:ascii="Arial" w:eastAsia="Arial" w:hAnsi="Arial" w:cs="Arial"/>
            <w:color w:val="231F20"/>
            <w:spacing w:val="-6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-1"/>
            <w:sz w:val="19"/>
            <w:szCs w:val="19"/>
          </w:rPr>
          <w:t>wer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e</w:t>
        </w:r>
        <w:r w:rsidRPr="00823B5F">
          <w:rPr>
            <w:rFonts w:ascii="Arial" w:eastAsia="Arial" w:hAnsi="Arial" w:cs="Arial"/>
            <w:color w:val="231F20"/>
            <w:spacing w:val="-10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-1"/>
            <w:sz w:val="19"/>
            <w:szCs w:val="19"/>
          </w:rPr>
          <w:t>als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o</w:t>
        </w:r>
        <w:r w:rsidRPr="00823B5F">
          <w:rPr>
            <w:rFonts w:ascii="Arial" w:eastAsia="Arial" w:hAnsi="Arial" w:cs="Arial"/>
            <w:color w:val="231F20"/>
            <w:spacing w:val="-9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-1"/>
            <w:w w:val="96"/>
            <w:sz w:val="19"/>
            <w:szCs w:val="19"/>
          </w:rPr>
          <w:t>decide</w:t>
        </w:r>
        <w:r w:rsidRPr="00823B5F">
          <w:rPr>
            <w:rFonts w:ascii="Arial" w:eastAsia="Arial" w:hAnsi="Arial" w:cs="Arial"/>
            <w:color w:val="231F20"/>
            <w:w w:val="96"/>
            <w:sz w:val="19"/>
            <w:szCs w:val="19"/>
          </w:rPr>
          <w:t>d</w:t>
        </w:r>
        <w:r w:rsidRPr="00823B5F">
          <w:rPr>
            <w:rFonts w:ascii="Arial" w:eastAsia="Arial" w:hAnsi="Arial" w:cs="Arial"/>
            <w:color w:val="231F20"/>
            <w:spacing w:val="3"/>
            <w:w w:val="96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-1"/>
            <w:sz w:val="19"/>
            <w:szCs w:val="19"/>
          </w:rPr>
          <w:t>an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d</w:t>
        </w:r>
        <w:r w:rsidRPr="00823B5F">
          <w:rPr>
            <w:rFonts w:ascii="Arial" w:eastAsia="Arial" w:hAnsi="Arial" w:cs="Arial"/>
            <w:color w:val="231F20"/>
            <w:spacing w:val="-15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-1"/>
            <w:sz w:val="19"/>
            <w:szCs w:val="19"/>
          </w:rPr>
          <w:t>illustrate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d</w:t>
        </w:r>
        <w:r w:rsidRPr="00823B5F">
          <w:rPr>
            <w:rFonts w:ascii="Arial" w:eastAsia="Arial" w:hAnsi="Arial" w:cs="Arial"/>
            <w:color w:val="231F20"/>
            <w:spacing w:val="35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-1"/>
            <w:sz w:val="19"/>
            <w:szCs w:val="19"/>
          </w:rPr>
          <w:t>o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n</w:t>
        </w:r>
        <w:r w:rsidRPr="00823B5F">
          <w:rPr>
            <w:rFonts w:ascii="Arial" w:eastAsia="Arial" w:hAnsi="Arial" w:cs="Arial"/>
            <w:color w:val="231F20"/>
            <w:spacing w:val="-12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 xml:space="preserve">a </w:t>
        </w:r>
      </w:ins>
      <w:ins w:id="170" w:author="McMahon, Natasha" w:date="2020-03-10T14:14:00Z">
        <w:r w:rsidR="006F6C50">
          <w:rPr>
            <w:rFonts w:ascii="Arial" w:eastAsia="Arial" w:hAnsi="Arial" w:cs="Arial"/>
            <w:color w:val="231F20"/>
            <w:sz w:val="19"/>
            <w:szCs w:val="19"/>
          </w:rPr>
          <w:t xml:space="preserve">diagram </w:t>
        </w:r>
      </w:ins>
      <w:ins w:id="171" w:author="McMahon, Natasha" w:date="2020-03-10T13:52:00Z">
        <w:r w:rsidRPr="00823B5F">
          <w:rPr>
            <w:rFonts w:ascii="Arial" w:eastAsia="Arial" w:hAnsi="Arial" w:cs="Arial"/>
            <w:color w:val="231F20"/>
            <w:spacing w:val="-1"/>
            <w:w w:val="95"/>
            <w:sz w:val="19"/>
            <w:szCs w:val="19"/>
          </w:rPr>
          <w:t>annexe</w:t>
        </w:r>
        <w:r w:rsidRPr="00823B5F">
          <w:rPr>
            <w:rFonts w:ascii="Arial" w:eastAsia="Arial" w:hAnsi="Arial" w:cs="Arial"/>
            <w:color w:val="231F20"/>
            <w:w w:val="95"/>
            <w:sz w:val="19"/>
            <w:szCs w:val="19"/>
          </w:rPr>
          <w:t>d</w:t>
        </w:r>
        <w:r w:rsidRPr="00823B5F">
          <w:rPr>
            <w:rFonts w:ascii="Arial" w:eastAsia="Arial" w:hAnsi="Arial" w:cs="Arial"/>
            <w:color w:val="231F20"/>
            <w:spacing w:val="9"/>
            <w:w w:val="95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-1"/>
            <w:sz w:val="19"/>
            <w:szCs w:val="19"/>
          </w:rPr>
          <w:t>t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o</w:t>
        </w:r>
        <w:r w:rsidRPr="00823B5F">
          <w:rPr>
            <w:rFonts w:ascii="Arial" w:eastAsia="Arial" w:hAnsi="Arial" w:cs="Arial"/>
            <w:color w:val="231F20"/>
            <w:spacing w:val="2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-1"/>
            <w:sz w:val="19"/>
            <w:szCs w:val="19"/>
          </w:rPr>
          <w:t>th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>e</w:t>
        </w:r>
        <w:r w:rsidRPr="00823B5F">
          <w:rPr>
            <w:rFonts w:ascii="Arial" w:eastAsia="Arial" w:hAnsi="Arial" w:cs="Arial"/>
            <w:color w:val="231F20"/>
            <w:spacing w:val="2"/>
            <w:sz w:val="19"/>
            <w:szCs w:val="19"/>
          </w:rPr>
          <w:t xml:space="preserve"> </w:t>
        </w:r>
        <w:r w:rsidRPr="00823B5F">
          <w:rPr>
            <w:rFonts w:ascii="Arial" w:eastAsia="Arial" w:hAnsi="Arial" w:cs="Arial"/>
            <w:color w:val="231F20"/>
            <w:spacing w:val="-1"/>
            <w:sz w:val="19"/>
            <w:szCs w:val="19"/>
          </w:rPr>
          <w:t>rules</w:t>
        </w:r>
        <w:r w:rsidRPr="00823B5F">
          <w:rPr>
            <w:rFonts w:ascii="Arial" w:eastAsia="Arial" w:hAnsi="Arial" w:cs="Arial"/>
            <w:color w:val="231F20"/>
            <w:sz w:val="19"/>
            <w:szCs w:val="19"/>
          </w:rPr>
          <w:t xml:space="preserve">. </w:t>
        </w:r>
        <w:r w:rsidRPr="00823B5F">
          <w:rPr>
            <w:rFonts w:ascii="Arial" w:eastAsia="Arial" w:hAnsi="Arial" w:cs="Arial"/>
            <w:color w:val="231F20"/>
            <w:spacing w:val="13"/>
            <w:sz w:val="19"/>
            <w:szCs w:val="19"/>
          </w:rPr>
          <w:t xml:space="preserve"> </w:t>
        </w:r>
      </w:ins>
    </w:p>
    <w:p w14:paraId="0AD1297D" w14:textId="77777777" w:rsidR="00F3399A" w:rsidRDefault="00F3399A">
      <w:pPr>
        <w:widowControl w:val="0"/>
        <w:spacing w:line="283" w:lineRule="auto"/>
        <w:ind w:right="-50"/>
        <w:jc w:val="both"/>
        <w:rPr>
          <w:ins w:id="172" w:author="McMahon, Natasha" w:date="2020-03-10T13:52:00Z"/>
          <w:rFonts w:ascii="Arial" w:eastAsia="Arial" w:hAnsi="Arial" w:cs="Arial"/>
          <w:color w:val="231F20"/>
          <w:spacing w:val="42"/>
          <w:sz w:val="19"/>
          <w:szCs w:val="19"/>
        </w:rPr>
        <w:pPrChange w:id="173" w:author="McMahon, Natasha" w:date="2020-03-10T13:33:00Z">
          <w:pPr>
            <w:widowControl w:val="0"/>
            <w:spacing w:before="1" w:line="260" w:lineRule="exact"/>
          </w:pPr>
        </w:pPrChange>
      </w:pPr>
    </w:p>
    <w:p w14:paraId="153157B6" w14:textId="77777777" w:rsidR="005E5807" w:rsidRPr="005E15CA" w:rsidRDefault="007738A9">
      <w:pPr>
        <w:widowControl w:val="0"/>
        <w:spacing w:line="283" w:lineRule="auto"/>
        <w:ind w:right="-49"/>
        <w:jc w:val="both"/>
        <w:rPr>
          <w:rFonts w:ascii="Calibri" w:eastAsia="Calibri" w:hAnsi="Calibri" w:cs="Times New Roman"/>
          <w:b/>
          <w:sz w:val="26"/>
          <w:szCs w:val="26"/>
          <w:u w:val="single"/>
          <w:rPrChange w:id="174" w:author="McMahon, Natasha" w:date="2020-03-10T13:34:00Z">
            <w:rPr>
              <w:rFonts w:ascii="Calibri" w:eastAsia="Calibri" w:hAnsi="Calibri" w:cs="Times New Roman"/>
              <w:sz w:val="26"/>
              <w:szCs w:val="26"/>
            </w:rPr>
          </w:rPrChange>
        </w:rPr>
        <w:pPrChange w:id="175" w:author="McMahon, Natasha" w:date="2020-03-10T11:25:00Z">
          <w:pPr>
            <w:widowControl w:val="0"/>
            <w:spacing w:before="1" w:line="260" w:lineRule="exact"/>
          </w:pPr>
        </w:pPrChange>
      </w:pPr>
      <w:ins w:id="176" w:author="McMahon, Natasha" w:date="2020-03-10T11:26:00Z">
        <w:r w:rsidRPr="005E15CA">
          <w:rPr>
            <w:rFonts w:ascii="Calibri" w:eastAsia="Calibri" w:hAnsi="Calibri" w:cs="Times New Roman"/>
            <w:b/>
            <w:sz w:val="22"/>
            <w:u w:val="single"/>
            <w:rPrChange w:id="177" w:author="McMahon, Natasha" w:date="2020-03-10T13:34:00Z">
              <w:rPr>
                <w:rFonts w:ascii="Calibri" w:eastAsia="Calibri" w:hAnsi="Calibri" w:cs="Times New Roman"/>
                <w:sz w:val="22"/>
              </w:rPr>
            </w:rPrChange>
          </w:rPr>
          <w:t xml:space="preserve">Unified &amp; </w:t>
        </w:r>
      </w:ins>
      <w:ins w:id="178" w:author="McMahon, Natasha" w:date="2020-03-10T13:26:00Z">
        <w:r w:rsidR="00101EAA" w:rsidRPr="005E15CA">
          <w:rPr>
            <w:rFonts w:ascii="Calibri" w:eastAsia="Calibri" w:hAnsi="Calibri" w:cs="Times New Roman"/>
            <w:b/>
            <w:sz w:val="22"/>
            <w:u w:val="single"/>
            <w:rPrChange w:id="179" w:author="McMahon, Natasha" w:date="2020-03-10T13:34:00Z">
              <w:rPr>
                <w:rFonts w:ascii="Calibri" w:eastAsia="Calibri" w:hAnsi="Calibri" w:cs="Times New Roman"/>
                <w:b/>
                <w:sz w:val="22"/>
              </w:rPr>
            </w:rPrChange>
          </w:rPr>
          <w:t>harmonized</w:t>
        </w:r>
      </w:ins>
      <w:ins w:id="180" w:author="McMahon, Natasha" w:date="2020-03-10T11:26:00Z">
        <w:r w:rsidRPr="005E15CA">
          <w:rPr>
            <w:rFonts w:ascii="Calibri" w:eastAsia="Calibri" w:hAnsi="Calibri" w:cs="Times New Roman"/>
            <w:b/>
            <w:sz w:val="22"/>
            <w:u w:val="single"/>
            <w:rPrChange w:id="181" w:author="McMahon, Natasha" w:date="2020-03-10T13:34:00Z">
              <w:rPr>
                <w:rFonts w:ascii="Calibri" w:eastAsia="Calibri" w:hAnsi="Calibri" w:cs="Times New Roman"/>
                <w:sz w:val="22"/>
              </w:rPr>
            </w:rPrChange>
          </w:rPr>
          <w:t xml:space="preserve"> marking system</w:t>
        </w:r>
      </w:ins>
    </w:p>
    <w:p w14:paraId="20FE968B" w14:textId="77777777" w:rsidR="007738A9" w:rsidRPr="005E15CA" w:rsidRDefault="007738A9" w:rsidP="0079499E">
      <w:pPr>
        <w:widowControl w:val="0"/>
        <w:spacing w:line="283" w:lineRule="auto"/>
        <w:ind w:right="57"/>
        <w:jc w:val="both"/>
        <w:rPr>
          <w:ins w:id="182" w:author="McMahon, Natasha" w:date="2020-03-10T11:26:00Z"/>
          <w:rFonts w:ascii="Arial" w:eastAsia="Arial" w:hAnsi="Arial" w:cs="Arial"/>
          <w:color w:val="231F20"/>
          <w:spacing w:val="1"/>
          <w:sz w:val="19"/>
          <w:szCs w:val="19"/>
          <w:u w:val="single"/>
          <w:rPrChange w:id="183" w:author="McMahon, Natasha" w:date="2020-03-10T13:34:00Z">
            <w:rPr>
              <w:ins w:id="184" w:author="McMahon, Natasha" w:date="2020-03-10T11:26:00Z"/>
              <w:rFonts w:ascii="Arial" w:eastAsia="Arial" w:hAnsi="Arial" w:cs="Arial"/>
              <w:color w:val="231F20"/>
              <w:spacing w:val="1"/>
              <w:sz w:val="19"/>
              <w:szCs w:val="19"/>
            </w:rPr>
          </w:rPrChange>
        </w:rPr>
      </w:pPr>
    </w:p>
    <w:p w14:paraId="61E21987" w14:textId="77777777" w:rsidR="0079499E" w:rsidRDefault="0079499E" w:rsidP="0079499E">
      <w:pPr>
        <w:widowControl w:val="0"/>
        <w:spacing w:line="283" w:lineRule="auto"/>
        <w:ind w:right="57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231F20"/>
          <w:spacing w:val="1"/>
          <w:sz w:val="19"/>
          <w:szCs w:val="19"/>
        </w:rPr>
        <w:lastRenderedPageBreak/>
        <w:t>Ideally</w:t>
      </w:r>
      <w:r>
        <w:rPr>
          <w:rFonts w:ascii="Arial" w:eastAsia="Arial" w:hAnsi="Arial" w:cs="Arial"/>
          <w:color w:val="231F20"/>
          <w:sz w:val="19"/>
          <w:szCs w:val="19"/>
        </w:rPr>
        <w:t>, a</w:t>
      </w:r>
      <w:r>
        <w:rPr>
          <w:rFonts w:ascii="Arial" w:eastAsia="Arial" w:hAnsi="Arial" w:cs="Arial"/>
          <w:color w:val="231F20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19"/>
          <w:szCs w:val="19"/>
        </w:rPr>
        <w:t>unifie</w:t>
      </w:r>
      <w:r>
        <w:rPr>
          <w:rFonts w:ascii="Arial" w:eastAsia="Arial" w:hAnsi="Arial" w:cs="Arial"/>
          <w:color w:val="231F20"/>
          <w:sz w:val="19"/>
          <w:szCs w:val="19"/>
        </w:rPr>
        <w:t>d</w:t>
      </w:r>
      <w:r>
        <w:rPr>
          <w:rFonts w:ascii="Arial" w:eastAsia="Arial" w:hAnsi="Arial" w:cs="Arial"/>
          <w:color w:val="231F20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19"/>
          <w:szCs w:val="19"/>
        </w:rPr>
        <w:t>markin</w:t>
      </w:r>
      <w:r>
        <w:rPr>
          <w:rFonts w:ascii="Arial" w:eastAsia="Arial" w:hAnsi="Arial" w:cs="Arial"/>
          <w:color w:val="231F20"/>
          <w:sz w:val="19"/>
          <w:szCs w:val="19"/>
        </w:rPr>
        <w:t>g</w:t>
      </w:r>
      <w:r>
        <w:rPr>
          <w:rFonts w:ascii="Arial" w:eastAsia="Arial" w:hAnsi="Arial" w:cs="Arial"/>
          <w:color w:val="231F20"/>
          <w:spacing w:val="32"/>
          <w:sz w:val="19"/>
          <w:szCs w:val="19"/>
        </w:rPr>
        <w:t xml:space="preserve"> </w:t>
      </w:r>
      <w:r>
        <w:rPr>
          <w:rFonts w:ascii="Arial" w:eastAsia="Arial" w:hAnsi="Arial" w:cs="Arial"/>
          <w:color w:val="231F20"/>
          <w:spacing w:val="1"/>
          <w:sz w:val="19"/>
          <w:szCs w:val="19"/>
        </w:rPr>
        <w:t>arrangemen</w:t>
      </w:r>
      <w:r>
        <w:rPr>
          <w:rFonts w:ascii="Arial" w:eastAsia="Arial" w:hAnsi="Arial" w:cs="Arial"/>
          <w:color w:val="231F20"/>
          <w:sz w:val="19"/>
          <w:szCs w:val="19"/>
        </w:rPr>
        <w:t>t</w:t>
      </w:r>
      <w:r>
        <w:rPr>
          <w:rFonts w:ascii="Arial" w:eastAsia="Arial" w:hAnsi="Arial" w:cs="Arial"/>
          <w:color w:val="231F20"/>
          <w:spacing w:val="23"/>
          <w:sz w:val="19"/>
          <w:szCs w:val="19"/>
        </w:rPr>
        <w:t xml:space="preserve"> </w:t>
      </w:r>
      <w:ins w:id="185" w:author="McMahon, Natasha" w:date="2020-03-10T11:30:00Z">
        <w:r w:rsidR="007738A9">
          <w:rPr>
            <w:rFonts w:ascii="Arial" w:eastAsia="Arial" w:hAnsi="Arial" w:cs="Arial"/>
            <w:color w:val="231F20"/>
            <w:spacing w:val="23"/>
            <w:sz w:val="19"/>
            <w:szCs w:val="19"/>
          </w:rPr>
          <w:t xml:space="preserve">is </w:t>
        </w:r>
      </w:ins>
      <w:del w:id="186" w:author="McMahon, Natasha" w:date="2020-03-10T11:30:00Z">
        <w:r w:rsidDel="007738A9">
          <w:rPr>
            <w:rFonts w:ascii="Arial" w:eastAsia="Arial" w:hAnsi="Arial" w:cs="Arial"/>
            <w:color w:val="231F20"/>
            <w:spacing w:val="1"/>
            <w:sz w:val="19"/>
            <w:szCs w:val="19"/>
          </w:rPr>
          <w:delText>would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,</w:delText>
        </w:r>
        <w:r w:rsidDel="007738A9">
          <w:rPr>
            <w:rFonts w:ascii="Arial" w:eastAsia="Arial" w:hAnsi="Arial" w:cs="Arial"/>
            <w:color w:val="231F20"/>
            <w:spacing w:val="7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pacing w:val="1"/>
            <w:w w:val="103"/>
            <w:sz w:val="19"/>
            <w:szCs w:val="19"/>
          </w:rPr>
          <w:delText xml:space="preserve">in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principle,</w:delText>
        </w:r>
        <w:r w:rsidDel="007738A9">
          <w:rPr>
            <w:rFonts w:ascii="Arial" w:eastAsia="Arial" w:hAnsi="Arial" w:cs="Arial"/>
            <w:color w:val="231F20"/>
            <w:spacing w:val="28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be</w:delText>
        </w:r>
        <w:r w:rsidDel="007738A9">
          <w:rPr>
            <w:rFonts w:ascii="Arial" w:eastAsia="Arial" w:hAnsi="Arial" w:cs="Arial"/>
            <w:color w:val="231F20"/>
            <w:spacing w:val="2"/>
            <w:sz w:val="19"/>
            <w:szCs w:val="19"/>
          </w:rPr>
          <w:delText xml:space="preserve"> </w:delText>
        </w:r>
      </w:del>
      <w:r>
        <w:rPr>
          <w:rFonts w:ascii="Arial" w:eastAsia="Arial" w:hAnsi="Arial" w:cs="Arial"/>
          <w:color w:val="231F20"/>
          <w:sz w:val="19"/>
          <w:szCs w:val="19"/>
        </w:rPr>
        <w:t>desirable</w:t>
      </w:r>
      <w:r>
        <w:rPr>
          <w:rFonts w:ascii="Arial" w:eastAsia="Arial" w:hAnsi="Arial" w:cs="Arial"/>
          <w:color w:val="231F20"/>
          <w:spacing w:val="13"/>
          <w:sz w:val="19"/>
          <w:szCs w:val="19"/>
        </w:rPr>
        <w:t xml:space="preserve"> </w:t>
      </w:r>
      <w:ins w:id="187" w:author="McMahon, Natasha" w:date="2020-03-10T11:31:00Z">
        <w:r w:rsidR="007738A9">
          <w:rPr>
            <w:rFonts w:ascii="Arial" w:eastAsia="Arial" w:hAnsi="Arial" w:cs="Arial"/>
            <w:color w:val="231F20"/>
            <w:spacing w:val="13"/>
            <w:sz w:val="19"/>
            <w:szCs w:val="19"/>
          </w:rPr>
          <w:t>worldwide</w:t>
        </w:r>
      </w:ins>
      <w:ins w:id="188" w:author="McMahon, Natasha" w:date="2020-03-10T11:36:00Z">
        <w:r w:rsidR="007738A9">
          <w:rPr>
            <w:rFonts w:ascii="Arial" w:eastAsia="Arial" w:hAnsi="Arial" w:cs="Arial"/>
            <w:color w:val="231F20"/>
            <w:spacing w:val="13"/>
            <w:sz w:val="19"/>
            <w:szCs w:val="19"/>
          </w:rPr>
          <w:t xml:space="preserve">, </w:t>
        </w:r>
      </w:ins>
      <w:ins w:id="189" w:author="McMahon, Natasha" w:date="2020-03-10T11:37:00Z">
        <w:r w:rsidR="00011381">
          <w:rPr>
            <w:rFonts w:ascii="Arial" w:eastAsia="Arial" w:hAnsi="Arial" w:cs="Arial"/>
            <w:color w:val="231F20"/>
            <w:spacing w:val="13"/>
            <w:sz w:val="19"/>
            <w:szCs w:val="19"/>
          </w:rPr>
          <w:t xml:space="preserve">this </w:t>
        </w:r>
      </w:ins>
      <w:del w:id="190" w:author="McMahon, Natasha" w:date="2020-03-10T11:31:00Z"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for</w:delText>
        </w:r>
        <w:r w:rsidDel="007738A9">
          <w:rPr>
            <w:rFonts w:ascii="Arial" w:eastAsia="Arial" w:hAnsi="Arial" w:cs="Arial"/>
            <w:color w:val="231F20"/>
            <w:spacing w:val="26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Regions</w:delText>
        </w:r>
        <w:r w:rsidDel="007738A9">
          <w:rPr>
            <w:rFonts w:ascii="Arial" w:eastAsia="Arial" w:hAnsi="Arial" w:cs="Arial"/>
            <w:color w:val="231F20"/>
            <w:spacing w:val="-15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A and</w:delText>
        </w:r>
        <w:r w:rsidDel="007738A9">
          <w:rPr>
            <w:rFonts w:ascii="Arial" w:eastAsia="Arial" w:hAnsi="Arial" w:cs="Arial"/>
            <w:color w:val="231F20"/>
            <w:spacing w:val="3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 xml:space="preserve">B. </w:delText>
        </w:r>
        <w:r w:rsidDel="007738A9">
          <w:rPr>
            <w:rFonts w:ascii="Arial" w:eastAsia="Arial" w:hAnsi="Arial" w:cs="Arial"/>
            <w:color w:val="231F20"/>
            <w:spacing w:val="22"/>
            <w:sz w:val="19"/>
            <w:szCs w:val="19"/>
          </w:rPr>
          <w:delText xml:space="preserve"> </w:delText>
        </w:r>
      </w:del>
      <w:del w:id="191" w:author="McMahon, Natasha" w:date="2020-03-10T11:27:00Z"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All</w:delText>
        </w:r>
        <w:r w:rsidDel="007738A9">
          <w:rPr>
            <w:rFonts w:ascii="Arial" w:eastAsia="Arial" w:hAnsi="Arial" w:cs="Arial"/>
            <w:color w:val="231F20"/>
            <w:spacing w:val="24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IALA Members</w:delText>
        </w:r>
      </w:del>
      <w:del w:id="192" w:author="McMahon, Natasha" w:date="2020-03-10T11:29:00Z">
        <w:r w:rsidDel="007738A9">
          <w:rPr>
            <w:rFonts w:ascii="Arial" w:eastAsia="Arial" w:hAnsi="Arial" w:cs="Arial"/>
            <w:color w:val="231F20"/>
            <w:spacing w:val="-3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w w:val="95"/>
            <w:sz w:val="19"/>
            <w:szCs w:val="19"/>
          </w:rPr>
          <w:delText xml:space="preserve">view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this</w:delText>
        </w:r>
        <w:r w:rsidDel="007738A9">
          <w:rPr>
            <w:rFonts w:ascii="Arial" w:eastAsia="Arial" w:hAnsi="Arial" w:cs="Arial"/>
            <w:color w:val="231F20"/>
            <w:spacing w:val="9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w w:val="97"/>
            <w:sz w:val="19"/>
            <w:szCs w:val="19"/>
          </w:rPr>
          <w:delText>change</w:delText>
        </w:r>
        <w:r w:rsidDel="007738A9">
          <w:rPr>
            <w:rFonts w:ascii="Arial" w:eastAsia="Arial" w:hAnsi="Arial" w:cs="Arial"/>
            <w:color w:val="231F20"/>
            <w:spacing w:val="-1"/>
            <w:w w:val="97"/>
            <w:sz w:val="19"/>
            <w:szCs w:val="19"/>
          </w:rPr>
          <w:delText xml:space="preserve"> </w:delText>
        </w:r>
      </w:del>
      <w:del w:id="193" w:author="McMahon, Natasha" w:date="2020-03-10T11:28:00Z"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as</w:delText>
        </w:r>
        <w:r w:rsidDel="007738A9">
          <w:rPr>
            <w:rFonts w:ascii="Arial" w:eastAsia="Arial" w:hAnsi="Arial" w:cs="Arial"/>
            <w:color w:val="231F20"/>
            <w:spacing w:val="-11"/>
            <w:sz w:val="19"/>
            <w:szCs w:val="19"/>
          </w:rPr>
          <w:delText xml:space="preserve"> </w:delText>
        </w:r>
      </w:del>
      <w:del w:id="194" w:author="McMahon, Natasha" w:date="2020-03-10T11:29:00Z"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impractical,</w:delText>
        </w:r>
        <w:r w:rsidDel="007738A9">
          <w:rPr>
            <w:rFonts w:ascii="Arial" w:eastAsia="Arial" w:hAnsi="Arial" w:cs="Arial"/>
            <w:color w:val="231F20"/>
            <w:spacing w:val="26"/>
            <w:sz w:val="19"/>
            <w:szCs w:val="19"/>
          </w:rPr>
          <w:delText xml:space="preserve"> </w:delText>
        </w:r>
      </w:del>
      <w:del w:id="195" w:author="McMahon, Natasha" w:date="2020-03-10T11:28:00Z">
        <w:r w:rsidDel="007738A9">
          <w:rPr>
            <w:rFonts w:ascii="Arial" w:eastAsia="Arial" w:hAnsi="Arial" w:cs="Arial"/>
            <w:color w:val="231F20"/>
            <w:w w:val="103"/>
            <w:sz w:val="19"/>
            <w:szCs w:val="19"/>
          </w:rPr>
          <w:delText xml:space="preserve">detrimental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to</w:delText>
        </w:r>
        <w:r w:rsidDel="007738A9">
          <w:rPr>
            <w:rFonts w:ascii="Arial" w:eastAsia="Arial" w:hAnsi="Arial" w:cs="Arial"/>
            <w:color w:val="231F20"/>
            <w:spacing w:val="26"/>
            <w:sz w:val="19"/>
            <w:szCs w:val="19"/>
          </w:rPr>
          <w:delText xml:space="preserve"> </w:delText>
        </w:r>
      </w:del>
      <w:del w:id="196" w:author="McMahon, Natasha" w:date="2020-03-10T11:29:00Z"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safety,</w:delText>
        </w:r>
        <w:r w:rsidDel="007738A9">
          <w:rPr>
            <w:rFonts w:ascii="Arial" w:eastAsia="Arial" w:hAnsi="Arial" w:cs="Arial"/>
            <w:color w:val="231F20"/>
            <w:spacing w:val="6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and</w:delText>
        </w:r>
        <w:r w:rsidDel="007738A9">
          <w:rPr>
            <w:rFonts w:ascii="Arial" w:eastAsia="Arial" w:hAnsi="Arial" w:cs="Arial"/>
            <w:color w:val="231F20"/>
            <w:spacing w:val="13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probably</w:delText>
        </w:r>
        <w:r w:rsidDel="007738A9">
          <w:rPr>
            <w:rFonts w:ascii="Arial" w:eastAsia="Arial" w:hAnsi="Arial" w:cs="Arial"/>
            <w:color w:val="231F20"/>
            <w:spacing w:val="8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 xml:space="preserve">unachievable. </w:delText>
        </w:r>
        <w:r w:rsidDel="007738A9">
          <w:rPr>
            <w:rFonts w:ascii="Arial" w:eastAsia="Arial" w:hAnsi="Arial" w:cs="Arial"/>
            <w:color w:val="231F20"/>
            <w:spacing w:val="11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However,</w:delText>
        </w:r>
        <w:r w:rsidDel="007738A9">
          <w:rPr>
            <w:rFonts w:ascii="Arial" w:eastAsia="Arial" w:hAnsi="Arial" w:cs="Arial"/>
            <w:color w:val="231F20"/>
            <w:spacing w:val="-9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w w:val="103"/>
            <w:sz w:val="19"/>
            <w:szCs w:val="19"/>
          </w:rPr>
          <w:delText xml:space="preserve">with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t</w:delText>
        </w:r>
      </w:del>
      <w:del w:id="197" w:author="McMahon, Natasha" w:date="2020-03-10T11:32:00Z"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he</w:delText>
        </w:r>
        <w:r w:rsidDel="007738A9">
          <w:rPr>
            <w:rFonts w:ascii="Arial" w:eastAsia="Arial" w:hAnsi="Arial" w:cs="Arial"/>
            <w:color w:val="231F20"/>
            <w:spacing w:val="19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aim</w:delText>
        </w:r>
        <w:r w:rsidDel="007738A9">
          <w:rPr>
            <w:rFonts w:ascii="Arial" w:eastAsia="Arial" w:hAnsi="Arial" w:cs="Arial"/>
            <w:color w:val="231F20"/>
            <w:spacing w:val="23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of</w:delText>
        </w:r>
        <w:r w:rsidDel="007738A9">
          <w:rPr>
            <w:rFonts w:ascii="Arial" w:eastAsia="Arial" w:hAnsi="Arial" w:cs="Arial"/>
            <w:color w:val="231F20"/>
            <w:spacing w:val="15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improving</w:delText>
        </w:r>
        <w:r w:rsidDel="007738A9">
          <w:rPr>
            <w:rFonts w:ascii="Arial" w:eastAsia="Arial" w:hAnsi="Arial" w:cs="Arial"/>
            <w:color w:val="231F20"/>
            <w:spacing w:val="17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navigational</w:delText>
        </w:r>
        <w:r w:rsidDel="007738A9">
          <w:rPr>
            <w:rFonts w:ascii="Arial" w:eastAsia="Arial" w:hAnsi="Arial" w:cs="Arial"/>
            <w:color w:val="231F20"/>
            <w:spacing w:val="7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safety, advances towards</w:delText>
        </w:r>
        <w:r w:rsidDel="007738A9">
          <w:rPr>
            <w:rFonts w:ascii="Arial" w:eastAsia="Arial" w:hAnsi="Arial" w:cs="Arial"/>
            <w:color w:val="231F20"/>
            <w:spacing w:val="11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a</w:delText>
        </w:r>
        <w:r w:rsidDel="007738A9">
          <w:rPr>
            <w:rFonts w:ascii="Arial" w:eastAsia="Arial" w:hAnsi="Arial" w:cs="Arial"/>
            <w:color w:val="231F20"/>
            <w:spacing w:val="4"/>
            <w:sz w:val="19"/>
            <w:szCs w:val="19"/>
          </w:rPr>
          <w:delText xml:space="preserve"> </w:delText>
        </w:r>
      </w:del>
      <w:del w:id="198" w:author="McMahon, Natasha" w:date="2020-03-10T11:37:00Z">
        <w:r w:rsidDel="00011381">
          <w:rPr>
            <w:rFonts w:ascii="Arial" w:eastAsia="Arial" w:hAnsi="Arial" w:cs="Arial"/>
            <w:color w:val="231F20"/>
            <w:sz w:val="19"/>
            <w:szCs w:val="19"/>
          </w:rPr>
          <w:delText>global</w:delText>
        </w:r>
        <w:r w:rsidDel="00011381">
          <w:rPr>
            <w:rFonts w:ascii="Arial" w:eastAsia="Arial" w:hAnsi="Arial" w:cs="Arial"/>
            <w:color w:val="231F20"/>
            <w:spacing w:val="16"/>
            <w:sz w:val="19"/>
            <w:szCs w:val="19"/>
          </w:rPr>
          <w:delText xml:space="preserve"> </w:delText>
        </w:r>
        <w:r w:rsidDel="00011381">
          <w:rPr>
            <w:rFonts w:ascii="Arial" w:eastAsia="Arial" w:hAnsi="Arial" w:cs="Arial"/>
            <w:color w:val="231F20"/>
            <w:sz w:val="19"/>
            <w:szCs w:val="19"/>
          </w:rPr>
          <w:delText>unified</w:delText>
        </w:r>
        <w:r w:rsidDel="00011381">
          <w:rPr>
            <w:rFonts w:ascii="Arial" w:eastAsia="Arial" w:hAnsi="Arial" w:cs="Arial"/>
            <w:color w:val="231F20"/>
            <w:spacing w:val="16"/>
            <w:sz w:val="19"/>
            <w:szCs w:val="19"/>
          </w:rPr>
          <w:delText xml:space="preserve"> </w:delText>
        </w:r>
        <w:r w:rsidDel="00011381">
          <w:rPr>
            <w:rFonts w:ascii="Arial" w:eastAsia="Arial" w:hAnsi="Arial" w:cs="Arial"/>
            <w:color w:val="231F20"/>
            <w:sz w:val="19"/>
            <w:szCs w:val="19"/>
          </w:rPr>
          <w:delText>system</w:delText>
        </w:r>
        <w:r w:rsidDel="00011381">
          <w:rPr>
            <w:rFonts w:ascii="Arial" w:eastAsia="Arial" w:hAnsi="Arial" w:cs="Arial"/>
            <w:color w:val="231F20"/>
            <w:spacing w:val="5"/>
            <w:sz w:val="19"/>
            <w:szCs w:val="19"/>
          </w:rPr>
          <w:delText xml:space="preserve"> </w:delText>
        </w:r>
      </w:del>
      <w:r>
        <w:rPr>
          <w:rFonts w:ascii="Arial" w:eastAsia="Arial" w:hAnsi="Arial" w:cs="Arial"/>
          <w:color w:val="231F20"/>
          <w:sz w:val="19"/>
          <w:szCs w:val="19"/>
        </w:rPr>
        <w:t>can</w:t>
      </w:r>
      <w:r>
        <w:rPr>
          <w:rFonts w:ascii="Arial" w:eastAsia="Arial" w:hAnsi="Arial" w:cs="Arial"/>
          <w:color w:val="231F20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31F20"/>
          <w:sz w:val="19"/>
          <w:szCs w:val="19"/>
        </w:rPr>
        <w:t>be achieved through</w:t>
      </w:r>
      <w:r>
        <w:rPr>
          <w:rFonts w:ascii="Arial" w:eastAsia="Arial" w:hAnsi="Arial" w:cs="Arial"/>
          <w:color w:val="231F20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231F20"/>
          <w:sz w:val="19"/>
          <w:szCs w:val="19"/>
        </w:rPr>
        <w:t>adoption</w:t>
      </w:r>
      <w:r>
        <w:rPr>
          <w:rFonts w:ascii="Arial" w:eastAsia="Arial" w:hAnsi="Arial" w:cs="Arial"/>
          <w:color w:val="231F20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31F20"/>
          <w:sz w:val="19"/>
          <w:szCs w:val="19"/>
        </w:rPr>
        <w:t>of</w:t>
      </w:r>
      <w:r>
        <w:rPr>
          <w:rFonts w:ascii="Arial" w:eastAsia="Arial" w:hAnsi="Arial" w:cs="Arial"/>
          <w:color w:val="231F20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31F20"/>
          <w:sz w:val="19"/>
          <w:szCs w:val="19"/>
        </w:rPr>
        <w:t>common</w:t>
      </w:r>
      <w:r>
        <w:rPr>
          <w:rFonts w:ascii="Arial" w:eastAsia="Arial" w:hAnsi="Arial" w:cs="Arial"/>
          <w:color w:val="231F20"/>
          <w:spacing w:val="10"/>
          <w:sz w:val="19"/>
          <w:szCs w:val="19"/>
        </w:rPr>
        <w:t xml:space="preserve"> </w:t>
      </w:r>
      <w:del w:id="199" w:author="McMahon, Natasha" w:date="2020-03-10T13:26:00Z">
        <w:r w:rsidDel="00101EAA">
          <w:rPr>
            <w:rFonts w:ascii="Arial" w:eastAsia="Arial" w:hAnsi="Arial" w:cs="Arial"/>
            <w:color w:val="231F20"/>
            <w:sz w:val="19"/>
            <w:szCs w:val="19"/>
          </w:rPr>
          <w:delText>characteristics</w:delText>
        </w:r>
      </w:del>
      <w:ins w:id="200" w:author="McMahon, Natasha" w:date="2020-03-10T13:26:00Z">
        <w:r w:rsidR="00101EAA">
          <w:rPr>
            <w:rFonts w:ascii="Arial" w:eastAsia="Arial" w:hAnsi="Arial" w:cs="Arial"/>
            <w:color w:val="231F20"/>
            <w:sz w:val="19"/>
            <w:szCs w:val="19"/>
          </w:rPr>
          <w:t>characteristics of</w:t>
        </w:r>
      </w:ins>
      <w:ins w:id="201" w:author="McMahon, Natasha" w:date="2020-03-10T11:35:00Z">
        <w:r w:rsidR="007738A9">
          <w:rPr>
            <w:rFonts w:ascii="Arial" w:eastAsia="Arial" w:hAnsi="Arial" w:cs="Arial"/>
            <w:color w:val="231F20"/>
            <w:sz w:val="19"/>
            <w:szCs w:val="19"/>
          </w:rPr>
          <w:t xml:space="preserve"> </w:t>
        </w:r>
      </w:ins>
      <w:ins w:id="202" w:author="McMahon, Natasha" w:date="2020-03-10T11:33:00Z">
        <w:r w:rsidR="007738A9">
          <w:rPr>
            <w:rFonts w:ascii="Arial" w:eastAsia="Arial" w:hAnsi="Arial" w:cs="Arial"/>
            <w:color w:val="231F20"/>
            <w:sz w:val="19"/>
            <w:szCs w:val="19"/>
          </w:rPr>
          <w:t>marine aids to navigation</w:t>
        </w:r>
      </w:ins>
      <w:ins w:id="203" w:author="McMahon, Natasha" w:date="2020-03-10T11:36:00Z">
        <w:r w:rsidR="00F3399A">
          <w:rPr>
            <w:rFonts w:ascii="Arial" w:eastAsia="Arial" w:hAnsi="Arial" w:cs="Arial"/>
            <w:color w:val="231F20"/>
            <w:sz w:val="19"/>
            <w:szCs w:val="19"/>
          </w:rPr>
          <w:t xml:space="preserve"> in the respective R</w:t>
        </w:r>
        <w:r w:rsidR="00011381">
          <w:rPr>
            <w:rFonts w:ascii="Arial" w:eastAsia="Arial" w:hAnsi="Arial" w:cs="Arial"/>
            <w:color w:val="231F20"/>
            <w:sz w:val="19"/>
            <w:szCs w:val="19"/>
          </w:rPr>
          <w:t>egions (A&amp;B)</w:t>
        </w:r>
      </w:ins>
      <w:ins w:id="204" w:author="McMahon, Natasha" w:date="2020-03-10T11:33:00Z">
        <w:r w:rsidR="007738A9">
          <w:rPr>
            <w:rFonts w:ascii="Arial" w:eastAsia="Arial" w:hAnsi="Arial" w:cs="Arial"/>
            <w:color w:val="231F20"/>
            <w:sz w:val="19"/>
            <w:szCs w:val="19"/>
          </w:rPr>
          <w:t xml:space="preserve">. </w:t>
        </w:r>
      </w:ins>
      <w:del w:id="205" w:author="McMahon, Natasha" w:date="2020-03-10T11:33:00Z"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,</w:delText>
        </w:r>
        <w:r w:rsidDel="007738A9">
          <w:rPr>
            <w:rFonts w:ascii="Arial" w:eastAsia="Arial" w:hAnsi="Arial" w:cs="Arial"/>
            <w:color w:val="231F20"/>
            <w:spacing w:val="35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such</w:delText>
        </w:r>
        <w:r w:rsidDel="007738A9">
          <w:rPr>
            <w:rFonts w:ascii="Arial" w:eastAsia="Arial" w:hAnsi="Arial" w:cs="Arial"/>
            <w:color w:val="231F20"/>
            <w:spacing w:val="6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as consistent</w:delText>
        </w:r>
        <w:r w:rsidDel="007738A9">
          <w:rPr>
            <w:rFonts w:ascii="Arial" w:eastAsia="Arial" w:hAnsi="Arial" w:cs="Arial"/>
            <w:color w:val="231F20"/>
            <w:spacing w:val="9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lighting</w:delText>
        </w:r>
        <w:r w:rsidDel="007738A9">
          <w:rPr>
            <w:rFonts w:ascii="Arial" w:eastAsia="Arial" w:hAnsi="Arial" w:cs="Arial"/>
            <w:color w:val="231F20"/>
            <w:spacing w:val="34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rhythms,</w:delText>
        </w:r>
        <w:r w:rsidDel="007738A9">
          <w:rPr>
            <w:rFonts w:ascii="Arial" w:eastAsia="Arial" w:hAnsi="Arial" w:cs="Arial"/>
            <w:color w:val="231F20"/>
            <w:spacing w:val="24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on</w:delText>
        </w:r>
        <w:r w:rsidDel="007738A9">
          <w:rPr>
            <w:rFonts w:ascii="Arial" w:eastAsia="Arial" w:hAnsi="Arial" w:cs="Arial"/>
            <w:color w:val="231F20"/>
            <w:spacing w:val="3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port</w:delText>
        </w:r>
        <w:r w:rsidDel="007738A9">
          <w:rPr>
            <w:rFonts w:ascii="Arial" w:eastAsia="Arial" w:hAnsi="Arial" w:cs="Arial"/>
            <w:color w:val="231F20"/>
            <w:spacing w:val="23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 xml:space="preserve">and </w:delText>
        </w:r>
        <w:r w:rsidDel="007738A9">
          <w:rPr>
            <w:rFonts w:ascii="Arial" w:eastAsia="Arial" w:hAnsi="Arial" w:cs="Arial"/>
            <w:color w:val="231F20"/>
            <w:w w:val="101"/>
            <w:sz w:val="19"/>
            <w:szCs w:val="19"/>
          </w:rPr>
          <w:delText xml:space="preserve">starboard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hand</w:delText>
        </w:r>
        <w:r w:rsidDel="007738A9">
          <w:rPr>
            <w:rFonts w:ascii="Arial" w:eastAsia="Arial" w:hAnsi="Arial" w:cs="Arial"/>
            <w:color w:val="231F20"/>
            <w:spacing w:val="-8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marks</w:delText>
        </w:r>
        <w:r w:rsidDel="007738A9">
          <w:rPr>
            <w:rFonts w:ascii="Arial" w:eastAsia="Arial" w:hAnsi="Arial" w:cs="Arial"/>
            <w:color w:val="231F20"/>
            <w:spacing w:val="21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regardless</w:delText>
        </w:r>
        <w:r w:rsidDel="007738A9">
          <w:rPr>
            <w:rFonts w:ascii="Arial" w:eastAsia="Arial" w:hAnsi="Arial" w:cs="Arial"/>
            <w:color w:val="231F20"/>
            <w:spacing w:val="9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of</w:delText>
        </w:r>
        <w:r w:rsidDel="007738A9">
          <w:rPr>
            <w:rFonts w:ascii="Arial" w:eastAsia="Arial" w:hAnsi="Arial" w:cs="Arial"/>
            <w:color w:val="231F20"/>
            <w:spacing w:val="-2"/>
            <w:sz w:val="19"/>
            <w:szCs w:val="19"/>
          </w:rPr>
          <w:delText xml:space="preserve"> </w:delText>
        </w:r>
        <w:r w:rsidDel="007738A9">
          <w:rPr>
            <w:rFonts w:ascii="Arial" w:eastAsia="Arial" w:hAnsi="Arial" w:cs="Arial"/>
            <w:color w:val="231F20"/>
            <w:sz w:val="19"/>
            <w:szCs w:val="19"/>
          </w:rPr>
          <w:delText>region.</w:delText>
        </w:r>
      </w:del>
    </w:p>
    <w:p w14:paraId="39FA3160" w14:textId="77777777" w:rsidR="0079499E" w:rsidRDefault="0079499E" w:rsidP="0079499E">
      <w:pPr>
        <w:widowControl w:val="0"/>
        <w:spacing w:before="1" w:line="260" w:lineRule="exact"/>
        <w:rPr>
          <w:rFonts w:ascii="Calibri" w:eastAsia="Calibri" w:hAnsi="Calibri" w:cs="Times New Roman"/>
          <w:sz w:val="26"/>
          <w:szCs w:val="26"/>
        </w:rPr>
      </w:pPr>
    </w:p>
    <w:p w14:paraId="4E4507D7" w14:textId="77777777" w:rsidR="0079499E" w:rsidRPr="005E15CA" w:rsidDel="00011381" w:rsidRDefault="0079499E" w:rsidP="0079499E">
      <w:pPr>
        <w:widowControl w:val="0"/>
        <w:spacing w:line="283" w:lineRule="auto"/>
        <w:ind w:right="56"/>
        <w:jc w:val="both"/>
        <w:rPr>
          <w:del w:id="206" w:author="McMahon, Natasha" w:date="2020-03-10T11:42:00Z"/>
          <w:rFonts w:ascii="Arial" w:eastAsia="Arial" w:hAnsi="Arial" w:cs="Arial"/>
          <w:b/>
          <w:sz w:val="19"/>
          <w:szCs w:val="19"/>
          <w:u w:val="single"/>
          <w:rPrChange w:id="207" w:author="McMahon, Natasha" w:date="2020-03-10T13:34:00Z">
            <w:rPr>
              <w:del w:id="208" w:author="McMahon, Natasha" w:date="2020-03-10T11:42:00Z"/>
              <w:rFonts w:ascii="Arial" w:eastAsia="Arial" w:hAnsi="Arial" w:cs="Arial"/>
              <w:sz w:val="19"/>
              <w:szCs w:val="19"/>
            </w:rPr>
          </w:rPrChange>
        </w:rPr>
      </w:pPr>
      <w:del w:id="209" w:author="McMahon, Natasha" w:date="2020-03-10T11:42:00Z"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1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The</w:delText>
        </w:r>
        <w:r w:rsidRPr="005E15CA" w:rsidDel="00011381">
          <w:rPr>
            <w:rFonts w:ascii="Arial" w:eastAsia="Arial" w:hAnsi="Arial" w:cs="Arial"/>
            <w:b/>
            <w:color w:val="231F20"/>
            <w:spacing w:val="-10"/>
            <w:sz w:val="19"/>
            <w:szCs w:val="19"/>
            <w:u w:val="single"/>
            <w:rPrChange w:id="211" w:author="McMahon, Natasha" w:date="2020-03-10T13:34:00Z">
              <w:rPr>
                <w:rFonts w:ascii="Arial" w:eastAsia="Arial" w:hAnsi="Arial" w:cs="Arial"/>
                <w:color w:val="231F20"/>
                <w:spacing w:val="-10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12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most</w:delText>
        </w:r>
        <w:r w:rsidRPr="005E15CA" w:rsidDel="00011381">
          <w:rPr>
            <w:rFonts w:ascii="Arial" w:eastAsia="Arial" w:hAnsi="Arial" w:cs="Arial"/>
            <w:b/>
            <w:color w:val="231F20"/>
            <w:spacing w:val="18"/>
            <w:sz w:val="19"/>
            <w:szCs w:val="19"/>
            <w:u w:val="single"/>
            <w:rPrChange w:id="213" w:author="McMahon, Natasha" w:date="2020-03-10T13:34:00Z">
              <w:rPr>
                <w:rFonts w:ascii="Arial" w:eastAsia="Arial" w:hAnsi="Arial" w:cs="Arial"/>
                <w:color w:val="231F20"/>
                <w:spacing w:val="18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14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significant</w:delText>
        </w:r>
        <w:r w:rsidRPr="005E15CA" w:rsidDel="00011381">
          <w:rPr>
            <w:rFonts w:ascii="Arial" w:eastAsia="Arial" w:hAnsi="Arial" w:cs="Arial"/>
            <w:b/>
            <w:color w:val="231F20"/>
            <w:spacing w:val="18"/>
            <w:sz w:val="19"/>
            <w:szCs w:val="19"/>
            <w:u w:val="single"/>
            <w:rPrChange w:id="215" w:author="McMahon, Natasha" w:date="2020-03-10T13:34:00Z">
              <w:rPr>
                <w:rFonts w:ascii="Arial" w:eastAsia="Arial" w:hAnsi="Arial" w:cs="Arial"/>
                <w:color w:val="231F20"/>
                <w:spacing w:val="18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1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changes</w:delText>
        </w:r>
        <w:r w:rsidRPr="005E15CA" w:rsidDel="00011381">
          <w:rPr>
            <w:rFonts w:ascii="Arial" w:eastAsia="Arial" w:hAnsi="Arial" w:cs="Arial"/>
            <w:b/>
            <w:color w:val="231F20"/>
            <w:spacing w:val="-12"/>
            <w:sz w:val="19"/>
            <w:szCs w:val="19"/>
            <w:u w:val="single"/>
            <w:rPrChange w:id="217" w:author="McMahon, Natasha" w:date="2020-03-10T13:34:00Z">
              <w:rPr>
                <w:rFonts w:ascii="Arial" w:eastAsia="Arial" w:hAnsi="Arial" w:cs="Arial"/>
                <w:color w:val="231F20"/>
                <w:spacing w:val="-12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1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in</w:delText>
        </w:r>
        <w:r w:rsidRPr="005E15CA" w:rsidDel="00011381">
          <w:rPr>
            <w:rFonts w:ascii="Arial" w:eastAsia="Arial" w:hAnsi="Arial" w:cs="Arial"/>
            <w:b/>
            <w:color w:val="231F20"/>
            <w:spacing w:val="14"/>
            <w:sz w:val="19"/>
            <w:szCs w:val="19"/>
            <w:u w:val="single"/>
            <w:rPrChange w:id="219" w:author="McMahon, Natasha" w:date="2020-03-10T13:34:00Z">
              <w:rPr>
                <w:rFonts w:ascii="Arial" w:eastAsia="Arial" w:hAnsi="Arial" w:cs="Arial"/>
                <w:color w:val="231F20"/>
                <w:spacing w:val="14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2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the</w:delText>
        </w:r>
        <w:r w:rsidRPr="005E15CA" w:rsidDel="00011381">
          <w:rPr>
            <w:rFonts w:ascii="Arial" w:eastAsia="Arial" w:hAnsi="Arial" w:cs="Arial"/>
            <w:b/>
            <w:color w:val="231F20"/>
            <w:spacing w:val="13"/>
            <w:sz w:val="19"/>
            <w:szCs w:val="19"/>
            <w:u w:val="single"/>
            <w:rPrChange w:id="221" w:author="McMahon, Natasha" w:date="2020-03-10T13:34:00Z">
              <w:rPr>
                <w:rFonts w:ascii="Arial" w:eastAsia="Arial" w:hAnsi="Arial" w:cs="Arial"/>
                <w:color w:val="231F20"/>
                <w:spacing w:val="13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w w:val="92"/>
            <w:sz w:val="19"/>
            <w:szCs w:val="19"/>
            <w:u w:val="single"/>
            <w:rPrChange w:id="222" w:author="McMahon, Natasha" w:date="2020-03-10T13:34:00Z">
              <w:rPr>
                <w:rFonts w:ascii="Arial" w:eastAsia="Arial" w:hAnsi="Arial" w:cs="Arial"/>
                <w:color w:val="231F20"/>
                <w:w w:val="92"/>
                <w:sz w:val="19"/>
                <w:szCs w:val="19"/>
              </w:rPr>
            </w:rPrChange>
          </w:rPr>
          <w:delText>2010</w:delText>
        </w:r>
        <w:r w:rsidRPr="005E15CA" w:rsidDel="00011381">
          <w:rPr>
            <w:rFonts w:ascii="Arial" w:eastAsia="Arial" w:hAnsi="Arial" w:cs="Arial"/>
            <w:b/>
            <w:color w:val="231F20"/>
            <w:spacing w:val="14"/>
            <w:w w:val="92"/>
            <w:sz w:val="19"/>
            <w:szCs w:val="19"/>
            <w:u w:val="single"/>
            <w:rPrChange w:id="223" w:author="McMahon, Natasha" w:date="2020-03-10T13:34:00Z">
              <w:rPr>
                <w:rFonts w:ascii="Arial" w:eastAsia="Arial" w:hAnsi="Arial" w:cs="Arial"/>
                <w:color w:val="231F20"/>
                <w:spacing w:val="14"/>
                <w:w w:val="92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24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revision</w:delText>
        </w:r>
        <w:r w:rsidRPr="005E15CA" w:rsidDel="00011381">
          <w:rPr>
            <w:rFonts w:ascii="Arial" w:eastAsia="Arial" w:hAnsi="Arial" w:cs="Arial"/>
            <w:b/>
            <w:color w:val="231F20"/>
            <w:spacing w:val="3"/>
            <w:sz w:val="19"/>
            <w:szCs w:val="19"/>
            <w:u w:val="single"/>
            <w:rPrChange w:id="225" w:author="McMahon, Natasha" w:date="2020-03-10T13:34:00Z">
              <w:rPr>
                <w:rFonts w:ascii="Arial" w:eastAsia="Arial" w:hAnsi="Arial" w:cs="Arial"/>
                <w:color w:val="231F20"/>
                <w:spacing w:val="3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2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are the</w:delText>
        </w:r>
        <w:r w:rsidRPr="005E15CA" w:rsidDel="00011381">
          <w:rPr>
            <w:rFonts w:ascii="Arial" w:eastAsia="Arial" w:hAnsi="Arial" w:cs="Arial"/>
            <w:b/>
            <w:color w:val="231F20"/>
            <w:spacing w:val="32"/>
            <w:sz w:val="19"/>
            <w:szCs w:val="19"/>
            <w:u w:val="single"/>
            <w:rPrChange w:id="227" w:author="McMahon, Natasha" w:date="2020-03-10T13:34:00Z">
              <w:rPr>
                <w:rFonts w:ascii="Arial" w:eastAsia="Arial" w:hAnsi="Arial" w:cs="Arial"/>
                <w:color w:val="231F20"/>
                <w:spacing w:val="32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2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inclusion</w:delText>
        </w:r>
        <w:r w:rsidRPr="005E15CA" w:rsidDel="00011381">
          <w:rPr>
            <w:rFonts w:ascii="Arial" w:eastAsia="Arial" w:hAnsi="Arial" w:cs="Arial"/>
            <w:b/>
            <w:color w:val="231F20"/>
            <w:spacing w:val="37"/>
            <w:sz w:val="19"/>
            <w:szCs w:val="19"/>
            <w:u w:val="single"/>
            <w:rPrChange w:id="229" w:author="McMahon, Natasha" w:date="2020-03-10T13:34:00Z">
              <w:rPr>
                <w:rFonts w:ascii="Arial" w:eastAsia="Arial" w:hAnsi="Arial" w:cs="Arial"/>
                <w:color w:val="231F20"/>
                <w:spacing w:val="37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3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of</w:delText>
        </w:r>
        <w:r w:rsidRPr="005E15CA" w:rsidDel="00011381">
          <w:rPr>
            <w:rFonts w:ascii="Arial" w:eastAsia="Arial" w:hAnsi="Arial" w:cs="Arial"/>
            <w:b/>
            <w:color w:val="231F20"/>
            <w:spacing w:val="28"/>
            <w:sz w:val="19"/>
            <w:szCs w:val="19"/>
            <w:u w:val="single"/>
            <w:rPrChange w:id="231" w:author="McMahon, Natasha" w:date="2020-03-10T13:34:00Z">
              <w:rPr>
                <w:rFonts w:ascii="Arial" w:eastAsia="Arial" w:hAnsi="Arial" w:cs="Arial"/>
                <w:color w:val="231F20"/>
                <w:spacing w:val="28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32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marine aids to navigation</w:delText>
        </w:r>
        <w:r w:rsidRPr="005E15CA" w:rsidDel="00011381">
          <w:rPr>
            <w:rFonts w:ascii="Arial" w:eastAsia="Arial" w:hAnsi="Arial" w:cs="Arial"/>
            <w:b/>
            <w:color w:val="231F20"/>
            <w:spacing w:val="13"/>
            <w:sz w:val="19"/>
            <w:szCs w:val="19"/>
            <w:u w:val="single"/>
            <w:rPrChange w:id="233" w:author="McMahon, Natasha" w:date="2020-03-10T13:34:00Z">
              <w:rPr>
                <w:rFonts w:ascii="Arial" w:eastAsia="Arial" w:hAnsi="Arial" w:cs="Arial"/>
                <w:color w:val="231F20"/>
                <w:spacing w:val="13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34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used</w:delText>
        </w:r>
        <w:r w:rsidRPr="005E15CA" w:rsidDel="00011381">
          <w:rPr>
            <w:rFonts w:ascii="Arial" w:eastAsia="Arial" w:hAnsi="Arial" w:cs="Arial"/>
            <w:b/>
            <w:color w:val="231F20"/>
            <w:spacing w:val="17"/>
            <w:sz w:val="19"/>
            <w:szCs w:val="19"/>
            <w:u w:val="single"/>
            <w:rPrChange w:id="235" w:author="McMahon, Natasha" w:date="2020-03-10T13:34:00Z">
              <w:rPr>
                <w:rFonts w:ascii="Arial" w:eastAsia="Arial" w:hAnsi="Arial" w:cs="Arial"/>
                <w:color w:val="231F20"/>
                <w:spacing w:val="17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3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for</w:delText>
        </w:r>
        <w:r w:rsidRPr="005E15CA" w:rsidDel="00011381">
          <w:rPr>
            <w:rFonts w:ascii="Arial" w:eastAsia="Arial" w:hAnsi="Arial" w:cs="Arial"/>
            <w:b/>
            <w:color w:val="231F20"/>
            <w:spacing w:val="43"/>
            <w:sz w:val="19"/>
            <w:szCs w:val="19"/>
            <w:u w:val="single"/>
            <w:rPrChange w:id="237" w:author="McMahon, Natasha" w:date="2020-03-10T13:34:00Z">
              <w:rPr>
                <w:rFonts w:ascii="Arial" w:eastAsia="Arial" w:hAnsi="Arial" w:cs="Arial"/>
                <w:color w:val="231F20"/>
                <w:spacing w:val="43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w w:val="103"/>
            <w:sz w:val="19"/>
            <w:szCs w:val="19"/>
            <w:u w:val="single"/>
            <w:rPrChange w:id="238" w:author="McMahon, Natasha" w:date="2020-03-10T13:34:00Z">
              <w:rPr>
                <w:rFonts w:ascii="Arial" w:eastAsia="Arial" w:hAnsi="Arial" w:cs="Arial"/>
                <w:color w:val="231F20"/>
                <w:w w:val="103"/>
                <w:sz w:val="19"/>
                <w:szCs w:val="19"/>
              </w:rPr>
            </w:rPrChange>
          </w:rPr>
          <w:delText xml:space="preserve">marking </w:delText>
        </w:r>
        <w:r w:rsidRPr="005E15CA" w:rsidDel="00011381">
          <w:rPr>
            <w:rFonts w:ascii="Arial" w:eastAsia="Arial" w:hAnsi="Arial" w:cs="Arial"/>
            <w:b/>
            <w:color w:val="231F20"/>
            <w:spacing w:val="1"/>
            <w:sz w:val="19"/>
            <w:szCs w:val="19"/>
            <w:u w:val="single"/>
            <w:rPrChange w:id="239" w:author="McMahon, Natasha" w:date="2020-03-10T13:34:00Z">
              <w:rPr>
                <w:rFonts w:ascii="Arial" w:eastAsia="Arial" w:hAnsi="Arial" w:cs="Arial"/>
                <w:color w:val="231F20"/>
                <w:spacing w:val="1"/>
                <w:sz w:val="19"/>
                <w:szCs w:val="19"/>
              </w:rPr>
            </w:rPrChange>
          </w:rPr>
          <w:delText>recommende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4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d</w:delText>
        </w:r>
        <w:r w:rsidRPr="005E15CA" w:rsidDel="00011381">
          <w:rPr>
            <w:rFonts w:ascii="Arial" w:eastAsia="Arial" w:hAnsi="Arial" w:cs="Arial"/>
            <w:b/>
            <w:color w:val="231F20"/>
            <w:spacing w:val="25"/>
            <w:sz w:val="19"/>
            <w:szCs w:val="19"/>
            <w:u w:val="single"/>
            <w:rPrChange w:id="241" w:author="McMahon, Natasha" w:date="2020-03-10T13:34:00Z">
              <w:rPr>
                <w:rFonts w:ascii="Arial" w:eastAsia="Arial" w:hAnsi="Arial" w:cs="Arial"/>
                <w:color w:val="231F20"/>
                <w:spacing w:val="25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1"/>
            <w:sz w:val="19"/>
            <w:szCs w:val="19"/>
            <w:u w:val="single"/>
            <w:rPrChange w:id="242" w:author="McMahon, Natasha" w:date="2020-03-10T13:34:00Z">
              <w:rPr>
                <w:rFonts w:ascii="Arial" w:eastAsia="Arial" w:hAnsi="Arial" w:cs="Arial"/>
                <w:color w:val="231F20"/>
                <w:spacing w:val="1"/>
                <w:sz w:val="19"/>
                <w:szCs w:val="19"/>
              </w:rPr>
            </w:rPrChange>
          </w:rPr>
          <w:delText>b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43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y</w:delText>
        </w:r>
        <w:r w:rsidRPr="005E15CA" w:rsidDel="00011381">
          <w:rPr>
            <w:rFonts w:ascii="Arial" w:eastAsia="Arial" w:hAnsi="Arial" w:cs="Arial"/>
            <w:b/>
            <w:color w:val="231F20"/>
            <w:spacing w:val="7"/>
            <w:sz w:val="19"/>
            <w:szCs w:val="19"/>
            <w:u w:val="single"/>
            <w:rPrChange w:id="244" w:author="McMahon, Natasha" w:date="2020-03-10T13:34:00Z">
              <w:rPr>
                <w:rFonts w:ascii="Arial" w:eastAsia="Arial" w:hAnsi="Arial" w:cs="Arial"/>
                <w:color w:val="231F20"/>
                <w:spacing w:val="7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1"/>
            <w:sz w:val="19"/>
            <w:szCs w:val="19"/>
            <w:u w:val="single"/>
            <w:rPrChange w:id="245" w:author="McMahon, Natasha" w:date="2020-03-10T13:34:00Z">
              <w:rPr>
                <w:rFonts w:ascii="Arial" w:eastAsia="Arial" w:hAnsi="Arial" w:cs="Arial"/>
                <w:color w:val="231F20"/>
                <w:spacing w:val="1"/>
                <w:sz w:val="19"/>
                <w:szCs w:val="19"/>
              </w:rPr>
            </w:rPrChange>
          </w:rPr>
          <w:delText>IAL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4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 xml:space="preserve">A </w:delText>
        </w:r>
        <w:r w:rsidRPr="005E15CA" w:rsidDel="00011381">
          <w:rPr>
            <w:rFonts w:ascii="Arial" w:eastAsia="Arial" w:hAnsi="Arial" w:cs="Arial"/>
            <w:b/>
            <w:color w:val="231F20"/>
            <w:spacing w:val="1"/>
            <w:sz w:val="19"/>
            <w:szCs w:val="19"/>
            <w:u w:val="single"/>
            <w:rPrChange w:id="247" w:author="McMahon, Natasha" w:date="2020-03-10T13:34:00Z">
              <w:rPr>
                <w:rFonts w:ascii="Arial" w:eastAsia="Arial" w:hAnsi="Arial" w:cs="Arial"/>
                <w:color w:val="231F20"/>
                <w:spacing w:val="1"/>
                <w:sz w:val="19"/>
                <w:szCs w:val="19"/>
              </w:rPr>
            </w:rPrChange>
          </w:rPr>
          <w:delText>tha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4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t</w:delText>
        </w:r>
        <w:r w:rsidRPr="005E15CA" w:rsidDel="00011381">
          <w:rPr>
            <w:rFonts w:ascii="Arial" w:eastAsia="Arial" w:hAnsi="Arial" w:cs="Arial"/>
            <w:b/>
            <w:color w:val="231F20"/>
            <w:spacing w:val="34"/>
            <w:sz w:val="19"/>
            <w:szCs w:val="19"/>
            <w:u w:val="single"/>
            <w:rPrChange w:id="249" w:author="McMahon, Natasha" w:date="2020-03-10T13:34:00Z">
              <w:rPr>
                <w:rFonts w:ascii="Arial" w:eastAsia="Arial" w:hAnsi="Arial" w:cs="Arial"/>
                <w:color w:val="231F20"/>
                <w:spacing w:val="34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1"/>
            <w:sz w:val="19"/>
            <w:szCs w:val="19"/>
            <w:u w:val="single"/>
            <w:rPrChange w:id="250" w:author="McMahon, Natasha" w:date="2020-03-10T13:34:00Z">
              <w:rPr>
                <w:rFonts w:ascii="Arial" w:eastAsia="Arial" w:hAnsi="Arial" w:cs="Arial"/>
                <w:color w:val="231F20"/>
                <w:spacing w:val="1"/>
                <w:sz w:val="19"/>
                <w:szCs w:val="19"/>
              </w:rPr>
            </w:rPrChange>
          </w:rPr>
          <w:delText>ar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51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e</w:delText>
        </w:r>
        <w:r w:rsidRPr="005E15CA" w:rsidDel="00011381">
          <w:rPr>
            <w:rFonts w:ascii="Arial" w:eastAsia="Arial" w:hAnsi="Arial" w:cs="Arial"/>
            <w:b/>
            <w:color w:val="231F20"/>
            <w:spacing w:val="25"/>
            <w:sz w:val="19"/>
            <w:szCs w:val="19"/>
            <w:u w:val="single"/>
            <w:rPrChange w:id="252" w:author="McMahon, Natasha" w:date="2020-03-10T13:34:00Z">
              <w:rPr>
                <w:rFonts w:ascii="Arial" w:eastAsia="Arial" w:hAnsi="Arial" w:cs="Arial"/>
                <w:color w:val="231F20"/>
                <w:spacing w:val="25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1"/>
            <w:sz w:val="19"/>
            <w:szCs w:val="19"/>
            <w:u w:val="single"/>
            <w:rPrChange w:id="253" w:author="McMahon, Natasha" w:date="2020-03-10T13:34:00Z">
              <w:rPr>
                <w:rFonts w:ascii="Arial" w:eastAsia="Arial" w:hAnsi="Arial" w:cs="Arial"/>
                <w:color w:val="231F20"/>
                <w:spacing w:val="1"/>
                <w:sz w:val="19"/>
                <w:szCs w:val="19"/>
              </w:rPr>
            </w:rPrChange>
          </w:rPr>
          <w:delText>additiona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54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l</w:delText>
        </w:r>
        <w:r w:rsidRPr="005E15CA" w:rsidDel="00011381">
          <w:rPr>
            <w:rFonts w:ascii="Arial" w:eastAsia="Arial" w:hAnsi="Arial" w:cs="Arial"/>
            <w:b/>
            <w:color w:val="231F20"/>
            <w:spacing w:val="25"/>
            <w:sz w:val="19"/>
            <w:szCs w:val="19"/>
            <w:u w:val="single"/>
            <w:rPrChange w:id="255" w:author="McMahon, Natasha" w:date="2020-03-10T13:34:00Z">
              <w:rPr>
                <w:rFonts w:ascii="Arial" w:eastAsia="Arial" w:hAnsi="Arial" w:cs="Arial"/>
                <w:color w:val="231F20"/>
                <w:spacing w:val="25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1"/>
            <w:sz w:val="19"/>
            <w:szCs w:val="19"/>
            <w:u w:val="single"/>
            <w:rPrChange w:id="256" w:author="McMahon, Natasha" w:date="2020-03-10T13:34:00Z">
              <w:rPr>
                <w:rFonts w:ascii="Arial" w:eastAsia="Arial" w:hAnsi="Arial" w:cs="Arial"/>
                <w:color w:val="231F20"/>
                <w:spacing w:val="1"/>
                <w:sz w:val="19"/>
                <w:szCs w:val="19"/>
              </w:rPr>
            </w:rPrChange>
          </w:rPr>
          <w:delText>t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57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o</w:delText>
        </w:r>
        <w:r w:rsidRPr="005E15CA" w:rsidDel="00011381">
          <w:rPr>
            <w:rFonts w:ascii="Arial" w:eastAsia="Arial" w:hAnsi="Arial" w:cs="Arial"/>
            <w:b/>
            <w:color w:val="231F20"/>
            <w:spacing w:val="28"/>
            <w:sz w:val="19"/>
            <w:szCs w:val="19"/>
            <w:u w:val="single"/>
            <w:rPrChange w:id="258" w:author="McMahon, Natasha" w:date="2020-03-10T13:34:00Z">
              <w:rPr>
                <w:rFonts w:ascii="Arial" w:eastAsia="Arial" w:hAnsi="Arial" w:cs="Arial"/>
                <w:color w:val="231F20"/>
                <w:spacing w:val="28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1"/>
            <w:w w:val="101"/>
            <w:sz w:val="19"/>
            <w:szCs w:val="19"/>
            <w:u w:val="single"/>
            <w:rPrChange w:id="259" w:author="McMahon, Natasha" w:date="2020-03-10T13:34:00Z">
              <w:rPr>
                <w:rFonts w:ascii="Arial" w:eastAsia="Arial" w:hAnsi="Arial" w:cs="Arial"/>
                <w:color w:val="231F20"/>
                <w:spacing w:val="1"/>
                <w:w w:val="101"/>
                <w:sz w:val="19"/>
                <w:szCs w:val="19"/>
              </w:rPr>
            </w:rPrChange>
          </w:rPr>
          <w:delText xml:space="preserve">the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6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floating</w:delText>
        </w:r>
        <w:r w:rsidRPr="005E15CA" w:rsidDel="00011381">
          <w:rPr>
            <w:rFonts w:ascii="Arial" w:eastAsia="Arial" w:hAnsi="Arial" w:cs="Arial"/>
            <w:b/>
            <w:color w:val="231F20"/>
            <w:spacing w:val="34"/>
            <w:sz w:val="19"/>
            <w:szCs w:val="19"/>
            <w:u w:val="single"/>
            <w:rPrChange w:id="261" w:author="McMahon, Natasha" w:date="2020-03-10T13:34:00Z">
              <w:rPr>
                <w:rFonts w:ascii="Arial" w:eastAsia="Arial" w:hAnsi="Arial" w:cs="Arial"/>
                <w:color w:val="231F20"/>
                <w:spacing w:val="34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w w:val="94"/>
            <w:sz w:val="19"/>
            <w:szCs w:val="19"/>
            <w:u w:val="single"/>
            <w:rPrChange w:id="262" w:author="McMahon, Natasha" w:date="2020-03-10T13:34:00Z">
              <w:rPr>
                <w:rFonts w:ascii="Arial" w:eastAsia="Arial" w:hAnsi="Arial" w:cs="Arial"/>
                <w:color w:val="231F20"/>
                <w:w w:val="94"/>
                <w:sz w:val="19"/>
                <w:szCs w:val="19"/>
              </w:rPr>
            </w:rPrChange>
          </w:rPr>
          <w:delText>buoyage</w:delText>
        </w:r>
        <w:r w:rsidRPr="005E15CA" w:rsidDel="00011381">
          <w:rPr>
            <w:rFonts w:ascii="Arial" w:eastAsia="Arial" w:hAnsi="Arial" w:cs="Arial"/>
            <w:b/>
            <w:color w:val="231F20"/>
            <w:spacing w:val="25"/>
            <w:w w:val="94"/>
            <w:sz w:val="19"/>
            <w:szCs w:val="19"/>
            <w:u w:val="single"/>
            <w:rPrChange w:id="263" w:author="McMahon, Natasha" w:date="2020-03-10T13:34:00Z">
              <w:rPr>
                <w:rFonts w:ascii="Arial" w:eastAsia="Arial" w:hAnsi="Arial" w:cs="Arial"/>
                <w:color w:val="231F20"/>
                <w:spacing w:val="25"/>
                <w:w w:val="94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64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system</w:delText>
        </w:r>
        <w:r w:rsidRPr="005E15CA" w:rsidDel="00011381">
          <w:rPr>
            <w:rFonts w:ascii="Arial" w:eastAsia="Arial" w:hAnsi="Arial" w:cs="Arial"/>
            <w:b/>
            <w:color w:val="231F20"/>
            <w:spacing w:val="16"/>
            <w:sz w:val="19"/>
            <w:szCs w:val="19"/>
            <w:u w:val="single"/>
            <w:rPrChange w:id="265" w:author="McMahon, Natasha" w:date="2020-03-10T13:34:00Z">
              <w:rPr>
                <w:rFonts w:ascii="Arial" w:eastAsia="Arial" w:hAnsi="Arial" w:cs="Arial"/>
                <w:color w:val="231F20"/>
                <w:spacing w:val="16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6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previously</w:delText>
        </w:r>
        <w:r w:rsidRPr="005E15CA" w:rsidDel="00011381">
          <w:rPr>
            <w:rFonts w:ascii="Arial" w:eastAsia="Arial" w:hAnsi="Arial" w:cs="Arial"/>
            <w:b/>
            <w:color w:val="231F20"/>
            <w:spacing w:val="4"/>
            <w:sz w:val="19"/>
            <w:szCs w:val="19"/>
            <w:u w:val="single"/>
            <w:rPrChange w:id="267" w:author="McMahon, Natasha" w:date="2020-03-10T13:34:00Z">
              <w:rPr>
                <w:rFonts w:ascii="Arial" w:eastAsia="Arial" w:hAnsi="Arial" w:cs="Arial"/>
                <w:color w:val="231F20"/>
                <w:spacing w:val="4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6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 xml:space="preserve">included. </w:delText>
        </w:r>
        <w:r w:rsidRPr="005E15CA" w:rsidDel="00011381">
          <w:rPr>
            <w:rFonts w:ascii="Arial" w:eastAsia="Arial" w:hAnsi="Arial" w:cs="Arial"/>
            <w:b/>
            <w:color w:val="231F20"/>
            <w:spacing w:val="43"/>
            <w:sz w:val="19"/>
            <w:szCs w:val="19"/>
            <w:u w:val="single"/>
            <w:rPrChange w:id="269" w:author="McMahon, Natasha" w:date="2020-03-10T13:34:00Z">
              <w:rPr>
                <w:rFonts w:ascii="Arial" w:eastAsia="Arial" w:hAnsi="Arial" w:cs="Arial"/>
                <w:color w:val="231F20"/>
                <w:spacing w:val="43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7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This</w:delText>
        </w:r>
        <w:r w:rsidRPr="005E15CA" w:rsidDel="00011381">
          <w:rPr>
            <w:rFonts w:ascii="Arial" w:eastAsia="Arial" w:hAnsi="Arial" w:cs="Arial"/>
            <w:b/>
            <w:color w:val="231F20"/>
            <w:spacing w:val="11"/>
            <w:sz w:val="19"/>
            <w:szCs w:val="19"/>
            <w:u w:val="single"/>
            <w:rPrChange w:id="271" w:author="McMahon, Natasha" w:date="2020-03-10T13:34:00Z">
              <w:rPr>
                <w:rFonts w:ascii="Arial" w:eastAsia="Arial" w:hAnsi="Arial" w:cs="Arial"/>
                <w:color w:val="231F20"/>
                <w:spacing w:val="11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w w:val="102"/>
            <w:sz w:val="19"/>
            <w:szCs w:val="19"/>
            <w:u w:val="single"/>
            <w:rPrChange w:id="272" w:author="McMahon, Natasha" w:date="2020-03-10T13:34:00Z">
              <w:rPr>
                <w:rFonts w:ascii="Arial" w:eastAsia="Arial" w:hAnsi="Arial" w:cs="Arial"/>
                <w:color w:val="231F20"/>
                <w:w w:val="102"/>
                <w:sz w:val="19"/>
                <w:szCs w:val="19"/>
              </w:rPr>
            </w:rPrChange>
          </w:rPr>
          <w:delText xml:space="preserve">is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73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aimed</w:delText>
        </w:r>
        <w:r w:rsidRPr="005E15CA" w:rsidDel="00011381">
          <w:rPr>
            <w:rFonts w:ascii="Arial" w:eastAsia="Arial" w:hAnsi="Arial" w:cs="Arial"/>
            <w:b/>
            <w:color w:val="231F20"/>
            <w:spacing w:val="-15"/>
            <w:sz w:val="19"/>
            <w:szCs w:val="19"/>
            <w:u w:val="single"/>
            <w:rPrChange w:id="274" w:author="McMahon, Natasha" w:date="2020-03-10T13:34:00Z">
              <w:rPr>
                <w:rFonts w:ascii="Arial" w:eastAsia="Arial" w:hAnsi="Arial" w:cs="Arial"/>
                <w:color w:val="231F20"/>
                <w:spacing w:val="-15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75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at</w:delText>
        </w:r>
        <w:r w:rsidRPr="005E15CA" w:rsidDel="00011381">
          <w:rPr>
            <w:rFonts w:ascii="Arial" w:eastAsia="Arial" w:hAnsi="Arial" w:cs="Arial"/>
            <w:b/>
            <w:color w:val="231F20"/>
            <w:spacing w:val="-8"/>
            <w:sz w:val="19"/>
            <w:szCs w:val="19"/>
            <w:u w:val="single"/>
            <w:rPrChange w:id="276" w:author="McMahon, Natasha" w:date="2020-03-10T13:34:00Z">
              <w:rPr>
                <w:rFonts w:ascii="Arial" w:eastAsia="Arial" w:hAnsi="Arial" w:cs="Arial"/>
                <w:color w:val="231F20"/>
                <w:spacing w:val="-8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77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providing</w:delText>
        </w:r>
        <w:r w:rsidRPr="005E15CA" w:rsidDel="00011381">
          <w:rPr>
            <w:rFonts w:ascii="Arial" w:eastAsia="Arial" w:hAnsi="Arial" w:cs="Arial"/>
            <w:b/>
            <w:color w:val="231F20"/>
            <w:spacing w:val="-18"/>
            <w:sz w:val="19"/>
            <w:szCs w:val="19"/>
            <w:u w:val="single"/>
            <w:rPrChange w:id="278" w:author="McMahon, Natasha" w:date="2020-03-10T13:34:00Z">
              <w:rPr>
                <w:rFonts w:ascii="Arial" w:eastAsia="Arial" w:hAnsi="Arial" w:cs="Arial"/>
                <w:color w:val="231F20"/>
                <w:spacing w:val="-18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79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a</w:delText>
        </w:r>
        <w:r w:rsidRPr="005E15CA" w:rsidDel="00011381">
          <w:rPr>
            <w:rFonts w:ascii="Arial" w:eastAsia="Arial" w:hAnsi="Arial" w:cs="Arial"/>
            <w:b/>
            <w:color w:val="231F20"/>
            <w:spacing w:val="-16"/>
            <w:sz w:val="19"/>
            <w:szCs w:val="19"/>
            <w:u w:val="single"/>
            <w:rPrChange w:id="280" w:author="McMahon, Natasha" w:date="2020-03-10T13:34:00Z">
              <w:rPr>
                <w:rFonts w:ascii="Arial" w:eastAsia="Arial" w:hAnsi="Arial" w:cs="Arial"/>
                <w:color w:val="231F20"/>
                <w:spacing w:val="-16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81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more</w:delText>
        </w:r>
        <w:r w:rsidRPr="005E15CA" w:rsidDel="00011381">
          <w:rPr>
            <w:rFonts w:ascii="Arial" w:eastAsia="Arial" w:hAnsi="Arial" w:cs="Arial"/>
            <w:b/>
            <w:color w:val="231F20"/>
            <w:spacing w:val="-1"/>
            <w:sz w:val="19"/>
            <w:szCs w:val="19"/>
            <w:u w:val="single"/>
            <w:rPrChange w:id="282" w:author="McMahon, Natasha" w:date="2020-03-10T13:34:00Z">
              <w:rPr>
                <w:rFonts w:ascii="Arial" w:eastAsia="Arial" w:hAnsi="Arial" w:cs="Arial"/>
                <w:color w:val="231F20"/>
                <w:spacing w:val="-1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83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complete</w:delText>
        </w:r>
        <w:r w:rsidRPr="005E15CA" w:rsidDel="00011381">
          <w:rPr>
            <w:rFonts w:ascii="Arial" w:eastAsia="Arial" w:hAnsi="Arial" w:cs="Arial"/>
            <w:b/>
            <w:color w:val="231F20"/>
            <w:spacing w:val="-10"/>
            <w:sz w:val="19"/>
            <w:szCs w:val="19"/>
            <w:u w:val="single"/>
            <w:rPrChange w:id="284" w:author="McMahon, Natasha" w:date="2020-03-10T13:34:00Z">
              <w:rPr>
                <w:rFonts w:ascii="Arial" w:eastAsia="Arial" w:hAnsi="Arial" w:cs="Arial"/>
                <w:color w:val="231F20"/>
                <w:spacing w:val="-10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85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description</w:delText>
        </w:r>
        <w:r w:rsidRPr="005E15CA" w:rsidDel="00011381">
          <w:rPr>
            <w:rFonts w:ascii="Arial" w:eastAsia="Arial" w:hAnsi="Arial" w:cs="Arial"/>
            <w:b/>
            <w:color w:val="231F20"/>
            <w:spacing w:val="-1"/>
            <w:sz w:val="19"/>
            <w:szCs w:val="19"/>
            <w:u w:val="single"/>
            <w:rPrChange w:id="286" w:author="McMahon, Natasha" w:date="2020-03-10T13:34:00Z">
              <w:rPr>
                <w:rFonts w:ascii="Arial" w:eastAsia="Arial" w:hAnsi="Arial" w:cs="Arial"/>
                <w:color w:val="231F20"/>
                <w:spacing w:val="-1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87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of</w:delText>
        </w:r>
        <w:r w:rsidRPr="005E15CA" w:rsidDel="00011381">
          <w:rPr>
            <w:rFonts w:ascii="Arial" w:eastAsia="Arial" w:hAnsi="Arial" w:cs="Arial"/>
            <w:b/>
            <w:color w:val="231F20"/>
            <w:spacing w:val="-12"/>
            <w:sz w:val="19"/>
            <w:szCs w:val="19"/>
            <w:u w:val="single"/>
            <w:rPrChange w:id="288" w:author="McMahon, Natasha" w:date="2020-03-10T13:34:00Z">
              <w:rPr>
                <w:rFonts w:ascii="Arial" w:eastAsia="Arial" w:hAnsi="Arial" w:cs="Arial"/>
                <w:color w:val="231F20"/>
                <w:spacing w:val="-12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89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marine aids to navigation that</w:delText>
        </w:r>
        <w:r w:rsidRPr="005E15CA" w:rsidDel="00011381">
          <w:rPr>
            <w:rFonts w:ascii="Arial" w:eastAsia="Arial" w:hAnsi="Arial" w:cs="Arial"/>
            <w:b/>
            <w:color w:val="231F20"/>
            <w:spacing w:val="27"/>
            <w:sz w:val="19"/>
            <w:szCs w:val="19"/>
            <w:u w:val="single"/>
            <w:rPrChange w:id="290" w:author="McMahon, Natasha" w:date="2020-03-10T13:34:00Z">
              <w:rPr>
                <w:rFonts w:ascii="Arial" w:eastAsia="Arial" w:hAnsi="Arial" w:cs="Arial"/>
                <w:color w:val="231F20"/>
                <w:spacing w:val="27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91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may</w:delText>
        </w:r>
        <w:r w:rsidRPr="005E15CA" w:rsidDel="00011381">
          <w:rPr>
            <w:rFonts w:ascii="Arial" w:eastAsia="Arial" w:hAnsi="Arial" w:cs="Arial"/>
            <w:b/>
            <w:color w:val="231F20"/>
            <w:spacing w:val="3"/>
            <w:sz w:val="19"/>
            <w:szCs w:val="19"/>
            <w:u w:val="single"/>
            <w:rPrChange w:id="292" w:author="McMahon, Natasha" w:date="2020-03-10T13:34:00Z">
              <w:rPr>
                <w:rFonts w:ascii="Arial" w:eastAsia="Arial" w:hAnsi="Arial" w:cs="Arial"/>
                <w:color w:val="231F20"/>
                <w:spacing w:val="3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93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be</w:delText>
        </w:r>
        <w:r w:rsidRPr="005E15CA" w:rsidDel="00011381">
          <w:rPr>
            <w:rFonts w:ascii="Arial" w:eastAsia="Arial" w:hAnsi="Arial" w:cs="Arial"/>
            <w:b/>
            <w:color w:val="231F20"/>
            <w:spacing w:val="7"/>
            <w:sz w:val="19"/>
            <w:szCs w:val="19"/>
            <w:u w:val="single"/>
            <w:rPrChange w:id="294" w:author="McMahon, Natasha" w:date="2020-03-10T13:34:00Z">
              <w:rPr>
                <w:rFonts w:ascii="Arial" w:eastAsia="Arial" w:hAnsi="Arial" w:cs="Arial"/>
                <w:color w:val="231F20"/>
                <w:spacing w:val="7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95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 xml:space="preserve">used.  </w:delText>
        </w:r>
        <w:r w:rsidRPr="005E15CA" w:rsidDel="00011381">
          <w:rPr>
            <w:rFonts w:ascii="Arial" w:eastAsia="Arial" w:hAnsi="Arial" w:cs="Arial"/>
            <w:b/>
            <w:color w:val="231F20"/>
            <w:spacing w:val="18"/>
            <w:sz w:val="19"/>
            <w:szCs w:val="19"/>
            <w:u w:val="single"/>
            <w:rPrChange w:id="296" w:author="McMahon, Natasha" w:date="2020-03-10T13:34:00Z">
              <w:rPr>
                <w:rFonts w:ascii="Arial" w:eastAsia="Arial" w:hAnsi="Arial" w:cs="Arial"/>
                <w:color w:val="231F20"/>
                <w:spacing w:val="18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97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It</w:delText>
        </w:r>
        <w:r w:rsidRPr="005E15CA" w:rsidDel="00011381">
          <w:rPr>
            <w:rFonts w:ascii="Arial" w:eastAsia="Arial" w:hAnsi="Arial" w:cs="Arial"/>
            <w:b/>
            <w:color w:val="231F20"/>
            <w:spacing w:val="25"/>
            <w:sz w:val="19"/>
            <w:szCs w:val="19"/>
            <w:u w:val="single"/>
            <w:rPrChange w:id="298" w:author="McMahon, Natasha" w:date="2020-03-10T13:34:00Z">
              <w:rPr>
                <w:rFonts w:ascii="Arial" w:eastAsia="Arial" w:hAnsi="Arial" w:cs="Arial"/>
                <w:color w:val="231F20"/>
                <w:spacing w:val="25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299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includes</w:delText>
        </w:r>
        <w:r w:rsidRPr="005E15CA" w:rsidDel="00011381">
          <w:rPr>
            <w:rFonts w:ascii="Arial" w:eastAsia="Arial" w:hAnsi="Arial" w:cs="Arial"/>
            <w:b/>
            <w:color w:val="231F20"/>
            <w:spacing w:val="17"/>
            <w:sz w:val="19"/>
            <w:szCs w:val="19"/>
            <w:u w:val="single"/>
            <w:rPrChange w:id="300" w:author="McMahon, Natasha" w:date="2020-03-10T13:34:00Z">
              <w:rPr>
                <w:rFonts w:ascii="Arial" w:eastAsia="Arial" w:hAnsi="Arial" w:cs="Arial"/>
                <w:color w:val="231F20"/>
                <w:spacing w:val="17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w w:val="101"/>
            <w:sz w:val="19"/>
            <w:szCs w:val="19"/>
            <w:u w:val="single"/>
            <w:rPrChange w:id="301" w:author="McMahon, Natasha" w:date="2020-03-10T13:34:00Z">
              <w:rPr>
                <w:rFonts w:ascii="Arial" w:eastAsia="Arial" w:hAnsi="Arial" w:cs="Arial"/>
                <w:color w:val="231F20"/>
                <w:w w:val="101"/>
                <w:sz w:val="19"/>
                <w:szCs w:val="19"/>
              </w:rPr>
            </w:rPrChange>
          </w:rPr>
          <w:delText xml:space="preserve">the </w:delText>
        </w:r>
        <w:r w:rsidRPr="005E15CA" w:rsidDel="00011381">
          <w:rPr>
            <w:rFonts w:ascii="Arial" w:eastAsia="Arial" w:hAnsi="Arial" w:cs="Arial"/>
            <w:b/>
            <w:color w:val="231F20"/>
            <w:w w:val="97"/>
            <w:sz w:val="19"/>
            <w:szCs w:val="19"/>
            <w:u w:val="single"/>
            <w:rPrChange w:id="302" w:author="McMahon, Natasha" w:date="2020-03-10T13:34:00Z">
              <w:rPr>
                <w:rFonts w:ascii="Arial" w:eastAsia="Arial" w:hAnsi="Arial" w:cs="Arial"/>
                <w:color w:val="231F20"/>
                <w:w w:val="97"/>
                <w:sz w:val="19"/>
                <w:szCs w:val="19"/>
              </w:rPr>
            </w:rPrChange>
          </w:rPr>
          <w:delText>Emergency</w:delText>
        </w:r>
        <w:r w:rsidRPr="005E15CA" w:rsidDel="00011381">
          <w:rPr>
            <w:rFonts w:ascii="Arial" w:eastAsia="Arial" w:hAnsi="Arial" w:cs="Arial"/>
            <w:b/>
            <w:color w:val="231F20"/>
            <w:spacing w:val="-4"/>
            <w:w w:val="97"/>
            <w:sz w:val="19"/>
            <w:szCs w:val="19"/>
            <w:u w:val="single"/>
            <w:rPrChange w:id="303" w:author="McMahon, Natasha" w:date="2020-03-10T13:34:00Z">
              <w:rPr>
                <w:rFonts w:ascii="Arial" w:eastAsia="Arial" w:hAnsi="Arial" w:cs="Arial"/>
                <w:color w:val="231F20"/>
                <w:spacing w:val="-4"/>
                <w:w w:val="97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04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Wreck</w:delText>
        </w:r>
        <w:r w:rsidRPr="005E15CA" w:rsidDel="00011381">
          <w:rPr>
            <w:rFonts w:ascii="Arial" w:eastAsia="Arial" w:hAnsi="Arial" w:cs="Arial"/>
            <w:b/>
            <w:color w:val="231F20"/>
            <w:spacing w:val="-17"/>
            <w:sz w:val="19"/>
            <w:szCs w:val="19"/>
            <w:u w:val="single"/>
            <w:rPrChange w:id="305" w:author="McMahon, Natasha" w:date="2020-03-10T13:34:00Z">
              <w:rPr>
                <w:rFonts w:ascii="Arial" w:eastAsia="Arial" w:hAnsi="Arial" w:cs="Arial"/>
                <w:color w:val="231F20"/>
                <w:spacing w:val="-17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0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Marking</w:delText>
        </w:r>
        <w:r w:rsidRPr="005E15CA" w:rsidDel="00011381">
          <w:rPr>
            <w:rFonts w:ascii="Arial" w:eastAsia="Arial" w:hAnsi="Arial" w:cs="Arial"/>
            <w:b/>
            <w:color w:val="231F20"/>
            <w:spacing w:val="1"/>
            <w:sz w:val="19"/>
            <w:szCs w:val="19"/>
            <w:u w:val="single"/>
            <w:rPrChange w:id="307" w:author="McMahon, Natasha" w:date="2020-03-10T13:34:00Z">
              <w:rPr>
                <w:rFonts w:ascii="Arial" w:eastAsia="Arial" w:hAnsi="Arial" w:cs="Arial"/>
                <w:color w:val="231F20"/>
                <w:spacing w:val="1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w w:val="95"/>
            <w:sz w:val="19"/>
            <w:szCs w:val="19"/>
            <w:u w:val="single"/>
            <w:rPrChange w:id="308" w:author="McMahon, Natasha" w:date="2020-03-10T13:34:00Z">
              <w:rPr>
                <w:rFonts w:ascii="Arial" w:eastAsia="Arial" w:hAnsi="Arial" w:cs="Arial"/>
                <w:color w:val="231F20"/>
                <w:w w:val="95"/>
                <w:sz w:val="19"/>
                <w:szCs w:val="19"/>
              </w:rPr>
            </w:rPrChange>
          </w:rPr>
          <w:delText>Buoy,</w:delText>
        </w:r>
        <w:r w:rsidRPr="005E15CA" w:rsidDel="00011381">
          <w:rPr>
            <w:rFonts w:ascii="Arial" w:eastAsia="Arial" w:hAnsi="Arial" w:cs="Arial"/>
            <w:b/>
            <w:color w:val="231F20"/>
            <w:spacing w:val="-3"/>
            <w:w w:val="95"/>
            <w:sz w:val="19"/>
            <w:szCs w:val="19"/>
            <w:u w:val="single"/>
            <w:rPrChange w:id="309" w:author="McMahon, Natasha" w:date="2020-03-10T13:34:00Z">
              <w:rPr>
                <w:rFonts w:ascii="Arial" w:eastAsia="Arial" w:hAnsi="Arial" w:cs="Arial"/>
                <w:color w:val="231F20"/>
                <w:spacing w:val="-3"/>
                <w:w w:val="95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1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descriptions</w:delText>
        </w:r>
        <w:r w:rsidRPr="005E15CA" w:rsidDel="00011381">
          <w:rPr>
            <w:rFonts w:ascii="Arial" w:eastAsia="Arial" w:hAnsi="Arial" w:cs="Arial"/>
            <w:b/>
            <w:color w:val="231F20"/>
            <w:spacing w:val="4"/>
            <w:sz w:val="19"/>
            <w:szCs w:val="19"/>
            <w:u w:val="single"/>
            <w:rPrChange w:id="311" w:author="McMahon, Natasha" w:date="2020-03-10T13:34:00Z">
              <w:rPr>
                <w:rFonts w:ascii="Arial" w:eastAsia="Arial" w:hAnsi="Arial" w:cs="Arial"/>
                <w:color w:val="231F20"/>
                <w:spacing w:val="4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12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of</w:delText>
        </w:r>
        <w:r w:rsidRPr="005E15CA" w:rsidDel="00011381">
          <w:rPr>
            <w:rFonts w:ascii="Arial" w:eastAsia="Arial" w:hAnsi="Arial" w:cs="Arial"/>
            <w:b/>
            <w:color w:val="231F20"/>
            <w:spacing w:val="-8"/>
            <w:sz w:val="19"/>
            <w:szCs w:val="19"/>
            <w:u w:val="single"/>
            <w:rPrChange w:id="313" w:author="McMahon, Natasha" w:date="2020-03-10T13:34:00Z">
              <w:rPr>
                <w:rFonts w:ascii="Arial" w:eastAsia="Arial" w:hAnsi="Arial" w:cs="Arial"/>
                <w:color w:val="231F20"/>
                <w:spacing w:val="-8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w w:val="102"/>
            <w:sz w:val="19"/>
            <w:szCs w:val="19"/>
            <w:u w:val="single"/>
            <w:rPrChange w:id="314" w:author="McMahon, Natasha" w:date="2020-03-10T13:34:00Z">
              <w:rPr>
                <w:rFonts w:ascii="Arial" w:eastAsia="Arial" w:hAnsi="Arial" w:cs="Arial"/>
                <w:color w:val="231F20"/>
                <w:w w:val="102"/>
                <w:sz w:val="19"/>
                <w:szCs w:val="19"/>
              </w:rPr>
            </w:rPrChange>
          </w:rPr>
          <w:delText xml:space="preserve">other </w:delText>
        </w:r>
        <w:r w:rsidRPr="005E15CA" w:rsidDel="00011381">
          <w:rPr>
            <w:rFonts w:ascii="Arial" w:eastAsia="Arial" w:hAnsi="Arial" w:cs="Arial"/>
            <w:b/>
            <w:color w:val="231F20"/>
            <w:spacing w:val="3"/>
            <w:sz w:val="19"/>
            <w:szCs w:val="19"/>
            <w:u w:val="single"/>
            <w:rPrChange w:id="315" w:author="McMahon, Natasha" w:date="2020-03-10T13:34:00Z">
              <w:rPr>
                <w:rFonts w:ascii="Arial" w:eastAsia="Arial" w:hAnsi="Arial" w:cs="Arial"/>
                <w:color w:val="231F20"/>
                <w:spacing w:val="3"/>
                <w:sz w:val="19"/>
                <w:szCs w:val="19"/>
              </w:rPr>
            </w:rPrChange>
          </w:rPr>
          <w:delText>marine aids to navigation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1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3"/>
            <w:sz w:val="19"/>
            <w:szCs w:val="19"/>
            <w:u w:val="single"/>
            <w:rPrChange w:id="317" w:author="McMahon, Natasha" w:date="2020-03-10T13:34:00Z">
              <w:rPr>
                <w:rFonts w:ascii="Arial" w:eastAsia="Arial" w:hAnsi="Arial" w:cs="Arial"/>
                <w:color w:val="231F20"/>
                <w:spacing w:val="3"/>
                <w:sz w:val="19"/>
                <w:szCs w:val="19"/>
              </w:rPr>
            </w:rPrChange>
          </w:rPr>
          <w:delText>specificall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1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y</w:delText>
        </w:r>
        <w:r w:rsidRPr="005E15CA" w:rsidDel="00011381">
          <w:rPr>
            <w:rFonts w:ascii="Arial" w:eastAsia="Arial" w:hAnsi="Arial" w:cs="Arial"/>
            <w:b/>
            <w:color w:val="231F20"/>
            <w:spacing w:val="17"/>
            <w:sz w:val="19"/>
            <w:szCs w:val="19"/>
            <w:u w:val="single"/>
            <w:rPrChange w:id="319" w:author="McMahon, Natasha" w:date="2020-03-10T13:34:00Z">
              <w:rPr>
                <w:rFonts w:ascii="Arial" w:eastAsia="Arial" w:hAnsi="Arial" w:cs="Arial"/>
                <w:color w:val="231F20"/>
                <w:spacing w:val="17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3"/>
            <w:sz w:val="19"/>
            <w:szCs w:val="19"/>
            <w:u w:val="single"/>
            <w:rPrChange w:id="320" w:author="McMahon, Natasha" w:date="2020-03-10T13:34:00Z">
              <w:rPr>
                <w:rFonts w:ascii="Arial" w:eastAsia="Arial" w:hAnsi="Arial" w:cs="Arial"/>
                <w:color w:val="231F20"/>
                <w:spacing w:val="3"/>
                <w:sz w:val="19"/>
                <w:szCs w:val="19"/>
              </w:rPr>
            </w:rPrChange>
          </w:rPr>
          <w:delText>exclude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21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d</w:delText>
        </w:r>
        <w:r w:rsidRPr="005E15CA" w:rsidDel="00011381">
          <w:rPr>
            <w:rFonts w:ascii="Arial" w:eastAsia="Arial" w:hAnsi="Arial" w:cs="Arial"/>
            <w:b/>
            <w:color w:val="231F20"/>
            <w:spacing w:val="2"/>
            <w:sz w:val="19"/>
            <w:szCs w:val="19"/>
            <w:u w:val="single"/>
            <w:rPrChange w:id="322" w:author="McMahon, Natasha" w:date="2020-03-10T13:34:00Z">
              <w:rPr>
                <w:rFonts w:ascii="Arial" w:eastAsia="Arial" w:hAnsi="Arial" w:cs="Arial"/>
                <w:color w:val="231F20"/>
                <w:spacing w:val="2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3"/>
            <w:sz w:val="19"/>
            <w:szCs w:val="19"/>
            <w:u w:val="single"/>
            <w:rPrChange w:id="323" w:author="McMahon, Natasha" w:date="2020-03-10T13:34:00Z">
              <w:rPr>
                <w:rFonts w:ascii="Arial" w:eastAsia="Arial" w:hAnsi="Arial" w:cs="Arial"/>
                <w:color w:val="231F20"/>
                <w:spacing w:val="3"/>
                <w:sz w:val="19"/>
                <w:szCs w:val="19"/>
              </w:rPr>
            </w:rPrChange>
          </w:rPr>
          <w:delText>fro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24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m</w:delText>
        </w:r>
        <w:r w:rsidRPr="005E15CA" w:rsidDel="00011381">
          <w:rPr>
            <w:rFonts w:ascii="Arial" w:eastAsia="Arial" w:hAnsi="Arial" w:cs="Arial"/>
            <w:b/>
            <w:color w:val="231F20"/>
            <w:spacing w:val="36"/>
            <w:sz w:val="19"/>
            <w:szCs w:val="19"/>
            <w:u w:val="single"/>
            <w:rPrChange w:id="325" w:author="McMahon, Natasha" w:date="2020-03-10T13:34:00Z">
              <w:rPr>
                <w:rFonts w:ascii="Arial" w:eastAsia="Arial" w:hAnsi="Arial" w:cs="Arial"/>
                <w:color w:val="231F20"/>
                <w:spacing w:val="36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3"/>
            <w:w w:val="101"/>
            <w:sz w:val="19"/>
            <w:szCs w:val="19"/>
            <w:u w:val="single"/>
            <w:rPrChange w:id="326" w:author="McMahon, Natasha" w:date="2020-03-10T13:34:00Z">
              <w:rPr>
                <w:rFonts w:ascii="Arial" w:eastAsia="Arial" w:hAnsi="Arial" w:cs="Arial"/>
                <w:color w:val="231F20"/>
                <w:spacing w:val="3"/>
                <w:w w:val="101"/>
                <w:sz w:val="19"/>
                <w:szCs w:val="19"/>
              </w:rPr>
            </w:rPrChange>
          </w:rPr>
          <w:delText xml:space="preserve">the </w:delText>
        </w:r>
        <w:r w:rsidRPr="005E15CA" w:rsidDel="00011381">
          <w:rPr>
            <w:rFonts w:ascii="Arial" w:eastAsia="Arial" w:hAnsi="Arial" w:cs="Arial"/>
            <w:b/>
            <w:color w:val="231F20"/>
            <w:spacing w:val="-3"/>
            <w:sz w:val="19"/>
            <w:szCs w:val="19"/>
            <w:u w:val="single"/>
            <w:rPrChange w:id="327" w:author="McMahon, Natasha" w:date="2020-03-10T13:34:00Z">
              <w:rPr>
                <w:rFonts w:ascii="Arial" w:eastAsia="Arial" w:hAnsi="Arial" w:cs="Arial"/>
                <w:color w:val="231F20"/>
                <w:spacing w:val="-3"/>
                <w:sz w:val="19"/>
                <w:szCs w:val="19"/>
              </w:rPr>
            </w:rPrChange>
          </w:rPr>
          <w:delText>origina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2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l</w:delText>
        </w:r>
        <w:r w:rsidRPr="005E15CA" w:rsidDel="00011381">
          <w:rPr>
            <w:rFonts w:ascii="Arial" w:eastAsia="Arial" w:hAnsi="Arial" w:cs="Arial"/>
            <w:b/>
            <w:color w:val="231F20"/>
            <w:spacing w:val="7"/>
            <w:sz w:val="19"/>
            <w:szCs w:val="19"/>
            <w:u w:val="single"/>
            <w:rPrChange w:id="329" w:author="McMahon, Natasha" w:date="2020-03-10T13:34:00Z">
              <w:rPr>
                <w:rFonts w:ascii="Arial" w:eastAsia="Arial" w:hAnsi="Arial" w:cs="Arial"/>
                <w:color w:val="231F20"/>
                <w:spacing w:val="7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-3"/>
            <w:w w:val="94"/>
            <w:sz w:val="19"/>
            <w:szCs w:val="19"/>
            <w:u w:val="single"/>
            <w:rPrChange w:id="330" w:author="McMahon, Natasha" w:date="2020-03-10T13:34:00Z">
              <w:rPr>
                <w:rFonts w:ascii="Arial" w:eastAsia="Arial" w:hAnsi="Arial" w:cs="Arial"/>
                <w:color w:val="231F20"/>
                <w:spacing w:val="-3"/>
                <w:w w:val="94"/>
                <w:sz w:val="19"/>
                <w:szCs w:val="19"/>
              </w:rPr>
            </w:rPrChange>
          </w:rPr>
          <w:delText>MBS</w:delText>
        </w:r>
        <w:r w:rsidRPr="005E15CA" w:rsidDel="00011381">
          <w:rPr>
            <w:rFonts w:ascii="Arial" w:eastAsia="Arial" w:hAnsi="Arial" w:cs="Arial"/>
            <w:b/>
            <w:color w:val="231F20"/>
            <w:w w:val="94"/>
            <w:sz w:val="19"/>
            <w:szCs w:val="19"/>
            <w:u w:val="single"/>
            <w:rPrChange w:id="331" w:author="McMahon, Natasha" w:date="2020-03-10T13:34:00Z">
              <w:rPr>
                <w:rFonts w:ascii="Arial" w:eastAsia="Arial" w:hAnsi="Arial" w:cs="Arial"/>
                <w:color w:val="231F20"/>
                <w:w w:val="94"/>
                <w:sz w:val="19"/>
                <w:szCs w:val="19"/>
              </w:rPr>
            </w:rPrChange>
          </w:rPr>
          <w:delText>,</w:delText>
        </w:r>
        <w:r w:rsidRPr="005E15CA" w:rsidDel="00011381">
          <w:rPr>
            <w:rFonts w:ascii="Arial" w:eastAsia="Arial" w:hAnsi="Arial" w:cs="Arial"/>
            <w:b/>
            <w:color w:val="231F20"/>
            <w:spacing w:val="-4"/>
            <w:w w:val="94"/>
            <w:sz w:val="19"/>
            <w:szCs w:val="19"/>
            <w:u w:val="single"/>
            <w:rPrChange w:id="332" w:author="McMahon, Natasha" w:date="2020-03-10T13:34:00Z">
              <w:rPr>
                <w:rFonts w:ascii="Arial" w:eastAsia="Arial" w:hAnsi="Arial" w:cs="Arial"/>
                <w:color w:val="231F20"/>
                <w:spacing w:val="-4"/>
                <w:w w:val="94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-3"/>
            <w:sz w:val="19"/>
            <w:szCs w:val="19"/>
            <w:u w:val="single"/>
            <w:rPrChange w:id="333" w:author="McMahon, Natasha" w:date="2020-03-10T13:34:00Z">
              <w:rPr>
                <w:rFonts w:ascii="Arial" w:eastAsia="Arial" w:hAnsi="Arial" w:cs="Arial"/>
                <w:color w:val="231F20"/>
                <w:spacing w:val="-3"/>
                <w:sz w:val="19"/>
                <w:szCs w:val="19"/>
              </w:rPr>
            </w:rPrChange>
          </w:rPr>
          <w:delText>an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34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d</w:delText>
        </w:r>
        <w:r w:rsidRPr="005E15CA" w:rsidDel="00011381">
          <w:rPr>
            <w:rFonts w:ascii="Arial" w:eastAsia="Arial" w:hAnsi="Arial" w:cs="Arial"/>
            <w:b/>
            <w:color w:val="231F20"/>
            <w:spacing w:val="-20"/>
            <w:sz w:val="19"/>
            <w:szCs w:val="19"/>
            <w:u w:val="single"/>
            <w:rPrChange w:id="335" w:author="McMahon, Natasha" w:date="2020-03-10T13:34:00Z">
              <w:rPr>
                <w:rFonts w:ascii="Arial" w:eastAsia="Arial" w:hAnsi="Arial" w:cs="Arial"/>
                <w:color w:val="231F20"/>
                <w:spacing w:val="-20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-3"/>
            <w:sz w:val="19"/>
            <w:szCs w:val="19"/>
            <w:u w:val="single"/>
            <w:rPrChange w:id="336" w:author="McMahon, Natasha" w:date="2020-03-10T13:34:00Z">
              <w:rPr>
                <w:rFonts w:ascii="Arial" w:eastAsia="Arial" w:hAnsi="Arial" w:cs="Arial"/>
                <w:color w:val="231F20"/>
                <w:spacing w:val="-3"/>
                <w:sz w:val="19"/>
                <w:szCs w:val="19"/>
              </w:rPr>
            </w:rPrChange>
          </w:rPr>
          <w:delText>th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37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e</w:delText>
        </w:r>
        <w:r w:rsidRPr="005E15CA" w:rsidDel="00011381">
          <w:rPr>
            <w:rFonts w:ascii="Arial" w:eastAsia="Arial" w:hAnsi="Arial" w:cs="Arial"/>
            <w:b/>
            <w:color w:val="231F20"/>
            <w:spacing w:val="-8"/>
            <w:sz w:val="19"/>
            <w:szCs w:val="19"/>
            <w:u w:val="single"/>
            <w:rPrChange w:id="338" w:author="McMahon, Natasha" w:date="2020-03-10T13:34:00Z">
              <w:rPr>
                <w:rFonts w:ascii="Arial" w:eastAsia="Arial" w:hAnsi="Arial" w:cs="Arial"/>
                <w:color w:val="231F20"/>
                <w:spacing w:val="-8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-3"/>
            <w:sz w:val="19"/>
            <w:szCs w:val="19"/>
            <w:u w:val="single"/>
            <w:rPrChange w:id="339" w:author="McMahon, Natasha" w:date="2020-03-10T13:34:00Z">
              <w:rPr>
                <w:rFonts w:ascii="Arial" w:eastAsia="Arial" w:hAnsi="Arial" w:cs="Arial"/>
                <w:color w:val="231F20"/>
                <w:spacing w:val="-3"/>
                <w:sz w:val="19"/>
                <w:szCs w:val="19"/>
              </w:rPr>
            </w:rPrChange>
          </w:rPr>
          <w:delText>integratio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4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n</w:delText>
        </w:r>
        <w:r w:rsidRPr="005E15CA" w:rsidDel="00011381">
          <w:rPr>
            <w:rFonts w:ascii="Arial" w:eastAsia="Arial" w:hAnsi="Arial" w:cs="Arial"/>
            <w:b/>
            <w:color w:val="231F20"/>
            <w:spacing w:val="7"/>
            <w:sz w:val="19"/>
            <w:szCs w:val="19"/>
            <w:u w:val="single"/>
            <w:rPrChange w:id="341" w:author="McMahon, Natasha" w:date="2020-03-10T13:34:00Z">
              <w:rPr>
                <w:rFonts w:ascii="Arial" w:eastAsia="Arial" w:hAnsi="Arial" w:cs="Arial"/>
                <w:color w:val="231F20"/>
                <w:spacing w:val="7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-3"/>
            <w:sz w:val="19"/>
            <w:szCs w:val="19"/>
            <w:u w:val="single"/>
            <w:rPrChange w:id="342" w:author="McMahon, Natasha" w:date="2020-03-10T13:34:00Z">
              <w:rPr>
                <w:rFonts w:ascii="Arial" w:eastAsia="Arial" w:hAnsi="Arial" w:cs="Arial"/>
                <w:color w:val="231F20"/>
                <w:spacing w:val="-3"/>
                <w:sz w:val="19"/>
                <w:szCs w:val="19"/>
              </w:rPr>
            </w:rPrChange>
          </w:rPr>
          <w:delText>o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43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f</w:delText>
        </w:r>
        <w:r w:rsidRPr="005E15CA" w:rsidDel="00011381">
          <w:rPr>
            <w:rFonts w:ascii="Arial" w:eastAsia="Arial" w:hAnsi="Arial" w:cs="Arial"/>
            <w:b/>
            <w:color w:val="231F20"/>
            <w:spacing w:val="-13"/>
            <w:sz w:val="19"/>
            <w:szCs w:val="19"/>
            <w:u w:val="single"/>
            <w:rPrChange w:id="344" w:author="McMahon, Natasha" w:date="2020-03-10T13:34:00Z">
              <w:rPr>
                <w:rFonts w:ascii="Arial" w:eastAsia="Arial" w:hAnsi="Arial" w:cs="Arial"/>
                <w:color w:val="231F20"/>
                <w:spacing w:val="-13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-3"/>
            <w:sz w:val="19"/>
            <w:szCs w:val="19"/>
            <w:u w:val="single"/>
            <w:rPrChange w:id="345" w:author="McMahon, Natasha" w:date="2020-03-10T13:34:00Z">
              <w:rPr>
                <w:rFonts w:ascii="Arial" w:eastAsia="Arial" w:hAnsi="Arial" w:cs="Arial"/>
                <w:color w:val="231F20"/>
                <w:spacing w:val="-3"/>
                <w:sz w:val="19"/>
                <w:szCs w:val="19"/>
              </w:rPr>
            </w:rPrChange>
          </w:rPr>
          <w:delText>electroni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4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c</w:delText>
        </w:r>
        <w:r w:rsidRPr="005E15CA" w:rsidDel="00011381">
          <w:rPr>
            <w:rFonts w:ascii="Arial" w:eastAsia="Arial" w:hAnsi="Arial" w:cs="Arial"/>
            <w:b/>
            <w:color w:val="231F20"/>
            <w:spacing w:val="5"/>
            <w:sz w:val="19"/>
            <w:szCs w:val="19"/>
            <w:u w:val="single"/>
            <w:rPrChange w:id="347" w:author="McMahon, Natasha" w:date="2020-03-10T13:34:00Z">
              <w:rPr>
                <w:rFonts w:ascii="Arial" w:eastAsia="Arial" w:hAnsi="Arial" w:cs="Arial"/>
                <w:color w:val="231F20"/>
                <w:spacing w:val="5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-3"/>
            <w:sz w:val="19"/>
            <w:szCs w:val="19"/>
            <w:u w:val="single"/>
            <w:rPrChange w:id="348" w:author="McMahon, Natasha" w:date="2020-03-10T13:34:00Z">
              <w:rPr>
                <w:rFonts w:ascii="Arial" w:eastAsia="Arial" w:hAnsi="Arial" w:cs="Arial"/>
                <w:color w:val="231F20"/>
                <w:spacing w:val="-3"/>
                <w:sz w:val="19"/>
                <w:szCs w:val="19"/>
              </w:rPr>
            </w:rPrChange>
          </w:rPr>
          <w:delText>mark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49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s</w:delText>
        </w:r>
        <w:r w:rsidRPr="005E15CA" w:rsidDel="00011381">
          <w:rPr>
            <w:rFonts w:ascii="Arial" w:eastAsia="Arial" w:hAnsi="Arial" w:cs="Arial"/>
            <w:b/>
            <w:color w:val="231F20"/>
            <w:spacing w:val="10"/>
            <w:sz w:val="19"/>
            <w:szCs w:val="19"/>
            <w:u w:val="single"/>
            <w:rPrChange w:id="350" w:author="McMahon, Natasha" w:date="2020-03-10T13:34:00Z">
              <w:rPr>
                <w:rFonts w:ascii="Arial" w:eastAsia="Arial" w:hAnsi="Arial" w:cs="Arial"/>
                <w:color w:val="231F20"/>
                <w:spacing w:val="10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-3"/>
            <w:sz w:val="19"/>
            <w:szCs w:val="19"/>
            <w:u w:val="single"/>
            <w:rPrChange w:id="351" w:author="McMahon, Natasha" w:date="2020-03-10T13:34:00Z">
              <w:rPr>
                <w:rFonts w:ascii="Arial" w:eastAsia="Arial" w:hAnsi="Arial" w:cs="Arial"/>
                <w:color w:val="231F20"/>
                <w:spacing w:val="-3"/>
                <w:sz w:val="19"/>
                <w:szCs w:val="19"/>
              </w:rPr>
            </w:rPrChange>
          </w:rPr>
          <w:delText>via radi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52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o</w:delText>
        </w:r>
        <w:r w:rsidRPr="005E15CA" w:rsidDel="00011381">
          <w:rPr>
            <w:rFonts w:ascii="Arial" w:eastAsia="Arial" w:hAnsi="Arial" w:cs="Arial"/>
            <w:b/>
            <w:color w:val="231F20"/>
            <w:spacing w:val="8"/>
            <w:sz w:val="19"/>
            <w:szCs w:val="19"/>
            <w:u w:val="single"/>
            <w:rPrChange w:id="353" w:author="McMahon, Natasha" w:date="2020-03-10T13:34:00Z">
              <w:rPr>
                <w:rFonts w:ascii="Arial" w:eastAsia="Arial" w:hAnsi="Arial" w:cs="Arial"/>
                <w:color w:val="231F20"/>
                <w:spacing w:val="8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-3"/>
            <w:sz w:val="19"/>
            <w:szCs w:val="19"/>
            <w:u w:val="single"/>
            <w:rPrChange w:id="354" w:author="McMahon, Natasha" w:date="2020-03-10T13:34:00Z">
              <w:rPr>
                <w:rFonts w:ascii="Arial" w:eastAsia="Arial" w:hAnsi="Arial" w:cs="Arial"/>
                <w:color w:val="231F20"/>
                <w:spacing w:val="-3"/>
                <w:sz w:val="19"/>
                <w:szCs w:val="19"/>
              </w:rPr>
            </w:rPrChange>
          </w:rPr>
          <w:delText>transmission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55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 xml:space="preserve">. </w:delText>
        </w:r>
        <w:r w:rsidRPr="005E15CA" w:rsidDel="00011381">
          <w:rPr>
            <w:rFonts w:ascii="Arial" w:eastAsia="Arial" w:hAnsi="Arial" w:cs="Arial"/>
            <w:b/>
            <w:color w:val="231F20"/>
            <w:spacing w:val="41"/>
            <w:sz w:val="19"/>
            <w:szCs w:val="19"/>
            <w:u w:val="single"/>
            <w:rPrChange w:id="356" w:author="McMahon, Natasha" w:date="2020-03-10T13:34:00Z">
              <w:rPr>
                <w:rFonts w:ascii="Arial" w:eastAsia="Arial" w:hAnsi="Arial" w:cs="Arial"/>
                <w:color w:val="231F20"/>
                <w:spacing w:val="41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-3"/>
            <w:sz w:val="19"/>
            <w:szCs w:val="19"/>
            <w:u w:val="single"/>
            <w:rPrChange w:id="357" w:author="McMahon, Natasha" w:date="2020-03-10T13:34:00Z">
              <w:rPr>
                <w:rFonts w:ascii="Arial" w:eastAsia="Arial" w:hAnsi="Arial" w:cs="Arial"/>
                <w:color w:val="231F20"/>
                <w:spacing w:val="-3"/>
                <w:sz w:val="19"/>
                <w:szCs w:val="19"/>
              </w:rPr>
            </w:rPrChange>
          </w:rPr>
          <w:delText>Wit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5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 xml:space="preserve">h </w:delText>
        </w:r>
        <w:r w:rsidRPr="005E15CA" w:rsidDel="00011381">
          <w:rPr>
            <w:rFonts w:ascii="Arial" w:eastAsia="Arial" w:hAnsi="Arial" w:cs="Arial"/>
            <w:b/>
            <w:color w:val="231F20"/>
            <w:spacing w:val="-3"/>
            <w:sz w:val="19"/>
            <w:szCs w:val="19"/>
            <w:u w:val="single"/>
            <w:rPrChange w:id="359" w:author="McMahon, Natasha" w:date="2020-03-10T13:34:00Z">
              <w:rPr>
                <w:rFonts w:ascii="Arial" w:eastAsia="Arial" w:hAnsi="Arial" w:cs="Arial"/>
                <w:color w:val="231F20"/>
                <w:spacing w:val="-3"/>
                <w:sz w:val="19"/>
                <w:szCs w:val="19"/>
              </w:rPr>
            </w:rPrChange>
          </w:rPr>
          <w:delText>regard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6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s</w:delText>
        </w:r>
        <w:r w:rsidRPr="005E15CA" w:rsidDel="00011381">
          <w:rPr>
            <w:rFonts w:ascii="Arial" w:eastAsia="Arial" w:hAnsi="Arial" w:cs="Arial"/>
            <w:b/>
            <w:color w:val="231F20"/>
            <w:spacing w:val="14"/>
            <w:sz w:val="19"/>
            <w:szCs w:val="19"/>
            <w:u w:val="single"/>
            <w:rPrChange w:id="361" w:author="McMahon, Natasha" w:date="2020-03-10T13:34:00Z">
              <w:rPr>
                <w:rFonts w:ascii="Arial" w:eastAsia="Arial" w:hAnsi="Arial" w:cs="Arial"/>
                <w:color w:val="231F20"/>
                <w:spacing w:val="14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-3"/>
            <w:sz w:val="19"/>
            <w:szCs w:val="19"/>
            <w:u w:val="single"/>
            <w:rPrChange w:id="362" w:author="McMahon, Natasha" w:date="2020-03-10T13:34:00Z">
              <w:rPr>
                <w:rFonts w:ascii="Arial" w:eastAsia="Arial" w:hAnsi="Arial" w:cs="Arial"/>
                <w:color w:val="231F20"/>
                <w:spacing w:val="-3"/>
                <w:sz w:val="19"/>
                <w:szCs w:val="19"/>
              </w:rPr>
            </w:rPrChange>
          </w:rPr>
          <w:delText>t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63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o</w:delText>
        </w:r>
        <w:r w:rsidRPr="005E15CA" w:rsidDel="00011381">
          <w:rPr>
            <w:rFonts w:ascii="Arial" w:eastAsia="Arial" w:hAnsi="Arial" w:cs="Arial"/>
            <w:b/>
            <w:color w:val="231F20"/>
            <w:spacing w:val="11"/>
            <w:sz w:val="19"/>
            <w:szCs w:val="19"/>
            <w:u w:val="single"/>
            <w:rPrChange w:id="364" w:author="McMahon, Natasha" w:date="2020-03-10T13:34:00Z">
              <w:rPr>
                <w:rFonts w:ascii="Arial" w:eastAsia="Arial" w:hAnsi="Arial" w:cs="Arial"/>
                <w:color w:val="231F20"/>
                <w:spacing w:val="11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pacing w:val="-3"/>
            <w:sz w:val="19"/>
            <w:szCs w:val="19"/>
            <w:u w:val="single"/>
            <w:rPrChange w:id="365" w:author="McMahon, Natasha" w:date="2020-03-10T13:34:00Z">
              <w:rPr>
                <w:rFonts w:ascii="Arial" w:eastAsia="Arial" w:hAnsi="Arial" w:cs="Arial"/>
                <w:color w:val="231F20"/>
                <w:spacing w:val="-3"/>
                <w:sz w:val="19"/>
                <w:szCs w:val="19"/>
              </w:rPr>
            </w:rPrChange>
          </w:rPr>
          <w:delText xml:space="preserve">marine aids to navigation,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6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the</w:delText>
        </w:r>
        <w:r w:rsidRPr="005E15CA" w:rsidDel="00011381">
          <w:rPr>
            <w:rFonts w:ascii="Arial" w:eastAsia="Arial" w:hAnsi="Arial" w:cs="Arial"/>
            <w:b/>
            <w:color w:val="231F20"/>
            <w:spacing w:val="38"/>
            <w:sz w:val="19"/>
            <w:szCs w:val="19"/>
            <w:u w:val="single"/>
            <w:rPrChange w:id="367" w:author="McMahon, Natasha" w:date="2020-03-10T13:34:00Z">
              <w:rPr>
                <w:rFonts w:ascii="Arial" w:eastAsia="Arial" w:hAnsi="Arial" w:cs="Arial"/>
                <w:color w:val="231F20"/>
                <w:spacing w:val="38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6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changes</w:delText>
        </w:r>
        <w:r w:rsidRPr="005E15CA" w:rsidDel="00011381">
          <w:rPr>
            <w:rFonts w:ascii="Arial" w:eastAsia="Arial" w:hAnsi="Arial" w:cs="Arial"/>
            <w:b/>
            <w:color w:val="231F20"/>
            <w:spacing w:val="14"/>
            <w:sz w:val="19"/>
            <w:szCs w:val="19"/>
            <w:u w:val="single"/>
            <w:rPrChange w:id="369" w:author="McMahon, Natasha" w:date="2020-03-10T13:34:00Z">
              <w:rPr>
                <w:rFonts w:ascii="Arial" w:eastAsia="Arial" w:hAnsi="Arial" w:cs="Arial"/>
                <w:color w:val="231F20"/>
                <w:spacing w:val="14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7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provided</w:delText>
        </w:r>
        <w:r w:rsidRPr="005E15CA" w:rsidDel="00011381">
          <w:rPr>
            <w:rFonts w:ascii="Arial" w:eastAsia="Arial" w:hAnsi="Arial" w:cs="Arial"/>
            <w:b/>
            <w:color w:val="231F20"/>
            <w:spacing w:val="14"/>
            <w:sz w:val="19"/>
            <w:szCs w:val="19"/>
            <w:u w:val="single"/>
            <w:rPrChange w:id="371" w:author="McMahon, Natasha" w:date="2020-03-10T13:34:00Z">
              <w:rPr>
                <w:rFonts w:ascii="Arial" w:eastAsia="Arial" w:hAnsi="Arial" w:cs="Arial"/>
                <w:color w:val="231F20"/>
                <w:spacing w:val="14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72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by</w:delText>
        </w:r>
        <w:r w:rsidRPr="005E15CA" w:rsidDel="00011381">
          <w:rPr>
            <w:rFonts w:ascii="Arial" w:eastAsia="Arial" w:hAnsi="Arial" w:cs="Arial"/>
            <w:b/>
            <w:color w:val="231F20"/>
            <w:spacing w:val="18"/>
            <w:sz w:val="19"/>
            <w:szCs w:val="19"/>
            <w:u w:val="single"/>
            <w:rPrChange w:id="373" w:author="McMahon, Natasha" w:date="2020-03-10T13:34:00Z">
              <w:rPr>
                <w:rFonts w:ascii="Arial" w:eastAsia="Arial" w:hAnsi="Arial" w:cs="Arial"/>
                <w:color w:val="231F20"/>
                <w:spacing w:val="18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74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this</w:delText>
        </w:r>
        <w:r w:rsidRPr="005E15CA" w:rsidDel="00011381">
          <w:rPr>
            <w:rFonts w:ascii="Arial" w:eastAsia="Arial" w:hAnsi="Arial" w:cs="Arial"/>
            <w:b/>
            <w:color w:val="231F20"/>
            <w:spacing w:val="48"/>
            <w:sz w:val="19"/>
            <w:szCs w:val="19"/>
            <w:u w:val="single"/>
            <w:rPrChange w:id="375" w:author="McMahon, Natasha" w:date="2020-03-10T13:34:00Z">
              <w:rPr>
                <w:rFonts w:ascii="Arial" w:eastAsia="Arial" w:hAnsi="Arial" w:cs="Arial"/>
                <w:color w:val="231F20"/>
                <w:spacing w:val="48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7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revision</w:delText>
        </w:r>
        <w:r w:rsidRPr="005E15CA" w:rsidDel="00011381">
          <w:rPr>
            <w:rFonts w:ascii="Arial" w:eastAsia="Arial" w:hAnsi="Arial" w:cs="Arial"/>
            <w:b/>
            <w:color w:val="231F20"/>
            <w:spacing w:val="29"/>
            <w:sz w:val="19"/>
            <w:szCs w:val="19"/>
            <w:u w:val="single"/>
            <w:rPrChange w:id="377" w:author="McMahon, Natasha" w:date="2020-03-10T13:34:00Z">
              <w:rPr>
                <w:rFonts w:ascii="Arial" w:eastAsia="Arial" w:hAnsi="Arial" w:cs="Arial"/>
                <w:color w:val="231F20"/>
                <w:spacing w:val="29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7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 xml:space="preserve">will </w:delText>
        </w:r>
        <w:r w:rsidRPr="005E15CA" w:rsidDel="00011381">
          <w:rPr>
            <w:rFonts w:ascii="Arial" w:eastAsia="Arial" w:hAnsi="Arial" w:cs="Arial"/>
            <w:b/>
            <w:color w:val="231F20"/>
            <w:spacing w:val="9"/>
            <w:sz w:val="19"/>
            <w:szCs w:val="19"/>
            <w:u w:val="single"/>
            <w:rPrChange w:id="379" w:author="McMahon, Natasha" w:date="2020-03-10T13:34:00Z">
              <w:rPr>
                <w:rFonts w:ascii="Arial" w:eastAsia="Arial" w:hAnsi="Arial" w:cs="Arial"/>
                <w:color w:val="231F20"/>
                <w:spacing w:val="9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8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allow</w:delText>
        </w:r>
        <w:r w:rsidRPr="005E15CA" w:rsidDel="00011381">
          <w:rPr>
            <w:rFonts w:ascii="Arial" w:eastAsia="Arial" w:hAnsi="Arial" w:cs="Arial"/>
            <w:b/>
            <w:color w:val="231F20"/>
            <w:spacing w:val="44"/>
            <w:sz w:val="19"/>
            <w:szCs w:val="19"/>
            <w:u w:val="single"/>
            <w:rPrChange w:id="381" w:author="McMahon, Natasha" w:date="2020-03-10T13:34:00Z">
              <w:rPr>
                <w:rFonts w:ascii="Arial" w:eastAsia="Arial" w:hAnsi="Arial" w:cs="Arial"/>
                <w:color w:val="231F20"/>
                <w:spacing w:val="44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w w:val="101"/>
            <w:sz w:val="19"/>
            <w:szCs w:val="19"/>
            <w:u w:val="single"/>
            <w:rPrChange w:id="382" w:author="McMahon, Natasha" w:date="2020-03-10T13:34:00Z">
              <w:rPr>
                <w:rFonts w:ascii="Arial" w:eastAsia="Arial" w:hAnsi="Arial" w:cs="Arial"/>
                <w:color w:val="231F20"/>
                <w:w w:val="101"/>
                <w:sz w:val="19"/>
                <w:szCs w:val="19"/>
              </w:rPr>
            </w:rPrChange>
          </w:rPr>
          <w:delText xml:space="preserve">the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83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emerging</w:delText>
        </w:r>
        <w:r w:rsidRPr="005E15CA" w:rsidDel="00011381">
          <w:rPr>
            <w:rFonts w:ascii="Arial" w:eastAsia="Arial" w:hAnsi="Arial" w:cs="Arial"/>
            <w:b/>
            <w:color w:val="231F20"/>
            <w:spacing w:val="22"/>
            <w:sz w:val="19"/>
            <w:szCs w:val="19"/>
            <w:u w:val="single"/>
            <w:rPrChange w:id="384" w:author="McMahon, Natasha" w:date="2020-03-10T13:34:00Z">
              <w:rPr>
                <w:rFonts w:ascii="Arial" w:eastAsia="Arial" w:hAnsi="Arial" w:cs="Arial"/>
                <w:color w:val="231F20"/>
                <w:spacing w:val="22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85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e-Navigation</w:delText>
        </w:r>
        <w:r w:rsidRPr="005E15CA" w:rsidDel="00011381">
          <w:rPr>
            <w:rFonts w:ascii="Arial" w:eastAsia="Arial" w:hAnsi="Arial" w:cs="Arial"/>
            <w:b/>
            <w:color w:val="231F20"/>
            <w:spacing w:val="3"/>
            <w:sz w:val="19"/>
            <w:szCs w:val="19"/>
            <w:u w:val="single"/>
            <w:rPrChange w:id="386" w:author="McMahon, Natasha" w:date="2020-03-10T13:34:00Z">
              <w:rPr>
                <w:rFonts w:ascii="Arial" w:eastAsia="Arial" w:hAnsi="Arial" w:cs="Arial"/>
                <w:color w:val="231F20"/>
                <w:spacing w:val="3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87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concept</w:delText>
        </w:r>
        <w:r w:rsidRPr="005E15CA" w:rsidDel="00011381">
          <w:rPr>
            <w:rFonts w:ascii="Arial" w:eastAsia="Arial" w:hAnsi="Arial" w:cs="Arial"/>
            <w:b/>
            <w:color w:val="231F20"/>
            <w:spacing w:val="1"/>
            <w:sz w:val="19"/>
            <w:szCs w:val="19"/>
            <w:u w:val="single"/>
            <w:rPrChange w:id="388" w:author="McMahon, Natasha" w:date="2020-03-10T13:34:00Z">
              <w:rPr>
                <w:rFonts w:ascii="Arial" w:eastAsia="Arial" w:hAnsi="Arial" w:cs="Arial"/>
                <w:color w:val="231F20"/>
                <w:spacing w:val="1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89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to</w:delText>
        </w:r>
        <w:r w:rsidRPr="005E15CA" w:rsidDel="00011381">
          <w:rPr>
            <w:rFonts w:ascii="Arial" w:eastAsia="Arial" w:hAnsi="Arial" w:cs="Arial"/>
            <w:b/>
            <w:color w:val="231F20"/>
            <w:spacing w:val="17"/>
            <w:sz w:val="19"/>
            <w:szCs w:val="19"/>
            <w:u w:val="single"/>
            <w:rPrChange w:id="390" w:author="McMahon, Natasha" w:date="2020-03-10T13:34:00Z">
              <w:rPr>
                <w:rFonts w:ascii="Arial" w:eastAsia="Arial" w:hAnsi="Arial" w:cs="Arial"/>
                <w:color w:val="231F20"/>
                <w:spacing w:val="17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91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be</w:delText>
        </w:r>
        <w:r w:rsidRPr="005E15CA" w:rsidDel="00011381">
          <w:rPr>
            <w:rFonts w:ascii="Arial" w:eastAsia="Arial" w:hAnsi="Arial" w:cs="Arial"/>
            <w:b/>
            <w:color w:val="231F20"/>
            <w:spacing w:val="3"/>
            <w:sz w:val="19"/>
            <w:szCs w:val="19"/>
            <w:u w:val="single"/>
            <w:rPrChange w:id="392" w:author="McMahon, Natasha" w:date="2020-03-10T13:34:00Z">
              <w:rPr>
                <w:rFonts w:ascii="Arial" w:eastAsia="Arial" w:hAnsi="Arial" w:cs="Arial"/>
                <w:color w:val="231F20"/>
                <w:spacing w:val="3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93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based</w:delText>
        </w:r>
        <w:r w:rsidRPr="005E15CA" w:rsidDel="00011381">
          <w:rPr>
            <w:rFonts w:ascii="Arial" w:eastAsia="Arial" w:hAnsi="Arial" w:cs="Arial"/>
            <w:b/>
            <w:color w:val="231F20"/>
            <w:spacing w:val="-7"/>
            <w:sz w:val="19"/>
            <w:szCs w:val="19"/>
            <w:u w:val="single"/>
            <w:rPrChange w:id="394" w:author="McMahon, Natasha" w:date="2020-03-10T13:34:00Z">
              <w:rPr>
                <w:rFonts w:ascii="Arial" w:eastAsia="Arial" w:hAnsi="Arial" w:cs="Arial"/>
                <w:color w:val="231F20"/>
                <w:spacing w:val="-7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95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upon</w:delText>
        </w:r>
        <w:r w:rsidRPr="005E15CA" w:rsidDel="00011381">
          <w:rPr>
            <w:rFonts w:ascii="Arial" w:eastAsia="Arial" w:hAnsi="Arial" w:cs="Arial"/>
            <w:b/>
            <w:color w:val="231F20"/>
            <w:spacing w:val="6"/>
            <w:sz w:val="19"/>
            <w:szCs w:val="19"/>
            <w:u w:val="single"/>
            <w:rPrChange w:id="396" w:author="McMahon, Natasha" w:date="2020-03-10T13:34:00Z">
              <w:rPr>
                <w:rFonts w:ascii="Arial" w:eastAsia="Arial" w:hAnsi="Arial" w:cs="Arial"/>
                <w:color w:val="231F20"/>
                <w:spacing w:val="6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w w:val="101"/>
            <w:sz w:val="19"/>
            <w:szCs w:val="19"/>
            <w:u w:val="single"/>
            <w:rPrChange w:id="397" w:author="McMahon, Natasha" w:date="2020-03-10T13:34:00Z">
              <w:rPr>
                <w:rFonts w:ascii="Arial" w:eastAsia="Arial" w:hAnsi="Arial" w:cs="Arial"/>
                <w:color w:val="231F20"/>
                <w:w w:val="101"/>
                <w:sz w:val="19"/>
                <w:szCs w:val="19"/>
              </w:rPr>
            </w:rPrChange>
          </w:rPr>
          <w:delText xml:space="preserve">the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39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marks</w:delText>
        </w:r>
        <w:r w:rsidRPr="005E15CA" w:rsidDel="00011381">
          <w:rPr>
            <w:rFonts w:ascii="Arial" w:eastAsia="Arial" w:hAnsi="Arial" w:cs="Arial"/>
            <w:b/>
            <w:color w:val="231F20"/>
            <w:spacing w:val="21"/>
            <w:sz w:val="19"/>
            <w:szCs w:val="19"/>
            <w:u w:val="single"/>
            <w:rPrChange w:id="399" w:author="McMahon, Natasha" w:date="2020-03-10T13:34:00Z">
              <w:rPr>
                <w:rFonts w:ascii="Arial" w:eastAsia="Arial" w:hAnsi="Arial" w:cs="Arial"/>
                <w:color w:val="231F20"/>
                <w:spacing w:val="21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w w:val="97"/>
            <w:sz w:val="19"/>
            <w:szCs w:val="19"/>
            <w:u w:val="single"/>
            <w:rPrChange w:id="400" w:author="McMahon, Natasha" w:date="2020-03-10T13:34:00Z">
              <w:rPr>
                <w:rFonts w:ascii="Arial" w:eastAsia="Arial" w:hAnsi="Arial" w:cs="Arial"/>
                <w:color w:val="231F20"/>
                <w:w w:val="97"/>
                <w:sz w:val="19"/>
                <w:szCs w:val="19"/>
              </w:rPr>
            </w:rPrChange>
          </w:rPr>
          <w:delText>provided</w:delText>
        </w:r>
        <w:r w:rsidRPr="005E15CA" w:rsidDel="00011381">
          <w:rPr>
            <w:rFonts w:ascii="Arial" w:eastAsia="Arial" w:hAnsi="Arial" w:cs="Arial"/>
            <w:b/>
            <w:color w:val="231F20"/>
            <w:spacing w:val="2"/>
            <w:w w:val="97"/>
            <w:sz w:val="19"/>
            <w:szCs w:val="19"/>
            <w:u w:val="single"/>
            <w:rPrChange w:id="401" w:author="McMahon, Natasha" w:date="2020-03-10T13:34:00Z">
              <w:rPr>
                <w:rFonts w:ascii="Arial" w:eastAsia="Arial" w:hAnsi="Arial" w:cs="Arial"/>
                <w:color w:val="231F20"/>
                <w:spacing w:val="2"/>
                <w:w w:val="97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02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by</w:delText>
        </w:r>
        <w:r w:rsidRPr="005E15CA" w:rsidDel="00011381">
          <w:rPr>
            <w:rFonts w:ascii="Arial" w:eastAsia="Arial" w:hAnsi="Arial" w:cs="Arial"/>
            <w:b/>
            <w:color w:val="231F20"/>
            <w:spacing w:val="-18"/>
            <w:sz w:val="19"/>
            <w:szCs w:val="19"/>
            <w:u w:val="single"/>
            <w:rPrChange w:id="403" w:author="McMahon, Natasha" w:date="2020-03-10T13:34:00Z">
              <w:rPr>
                <w:rFonts w:ascii="Arial" w:eastAsia="Arial" w:hAnsi="Arial" w:cs="Arial"/>
                <w:color w:val="231F20"/>
                <w:spacing w:val="-18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04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this</w:delText>
        </w:r>
        <w:r w:rsidRPr="005E15CA" w:rsidDel="00011381">
          <w:rPr>
            <w:rFonts w:ascii="Arial" w:eastAsia="Arial" w:hAnsi="Arial" w:cs="Arial"/>
            <w:b/>
            <w:color w:val="231F20"/>
            <w:spacing w:val="12"/>
            <w:sz w:val="19"/>
            <w:szCs w:val="19"/>
            <w:u w:val="single"/>
            <w:rPrChange w:id="405" w:author="McMahon, Natasha" w:date="2020-03-10T13:34:00Z">
              <w:rPr>
                <w:rFonts w:ascii="Arial" w:eastAsia="Arial" w:hAnsi="Arial" w:cs="Arial"/>
                <w:color w:val="231F20"/>
                <w:spacing w:val="12"/>
                <w:sz w:val="19"/>
                <w:szCs w:val="19"/>
              </w:rPr>
            </w:rPrChange>
          </w:rPr>
          <w:delText xml:space="preserve"> </w:delText>
        </w:r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0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booklet</w:delText>
        </w:r>
      </w:del>
      <w:ins w:id="407" w:author="Peter Douglas" w:date="2019-10-16T14:09:00Z">
        <w:del w:id="408" w:author="McMahon, Natasha" w:date="2020-03-10T11:42:00Z">
          <w:r w:rsidRPr="005E15CA" w:rsidDel="00011381">
            <w:rPr>
              <w:rFonts w:ascii="Arial" w:eastAsia="Arial" w:hAnsi="Arial" w:cs="Arial"/>
              <w:b/>
              <w:color w:val="231F20"/>
              <w:sz w:val="19"/>
              <w:szCs w:val="19"/>
              <w:u w:val="single"/>
              <w:rPrChange w:id="409" w:author="McMahon, Natasha" w:date="2020-03-10T13:34:00Z">
                <w:rPr>
                  <w:rFonts w:ascii="Arial" w:eastAsia="Arial" w:hAnsi="Arial" w:cs="Arial"/>
                  <w:color w:val="231F20"/>
                  <w:sz w:val="19"/>
                  <w:szCs w:val="19"/>
                </w:rPr>
              </w:rPrChange>
            </w:rPr>
            <w:delText>document</w:delText>
          </w:r>
        </w:del>
      </w:ins>
      <w:del w:id="410" w:author="McMahon, Natasha" w:date="2020-03-10T11:42:00Z">
        <w:r w:rsidRPr="005E15CA" w:rsidDel="00011381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11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delText>.</w:delText>
        </w:r>
      </w:del>
    </w:p>
    <w:p w14:paraId="494AA663" w14:textId="77777777" w:rsidR="0079499E" w:rsidRPr="005E15CA" w:rsidDel="005E15CA" w:rsidRDefault="0079499E" w:rsidP="0079499E">
      <w:pPr>
        <w:widowControl w:val="0"/>
        <w:spacing w:before="1" w:line="260" w:lineRule="exact"/>
        <w:rPr>
          <w:del w:id="412" w:author="McMahon, Natasha" w:date="2020-03-10T13:34:00Z"/>
          <w:rFonts w:ascii="Calibri" w:eastAsia="Calibri" w:hAnsi="Calibri" w:cs="Times New Roman"/>
          <w:b/>
          <w:sz w:val="26"/>
          <w:szCs w:val="26"/>
          <w:u w:val="single"/>
          <w:rPrChange w:id="413" w:author="McMahon, Natasha" w:date="2020-03-10T13:34:00Z">
            <w:rPr>
              <w:del w:id="414" w:author="McMahon, Natasha" w:date="2020-03-10T13:34:00Z"/>
              <w:rFonts w:ascii="Calibri" w:eastAsia="Calibri" w:hAnsi="Calibri" w:cs="Times New Roman"/>
              <w:sz w:val="26"/>
              <w:szCs w:val="26"/>
            </w:rPr>
          </w:rPrChange>
        </w:rPr>
      </w:pPr>
    </w:p>
    <w:p w14:paraId="4FDDF14A" w14:textId="77777777" w:rsidR="0079499E" w:rsidRPr="005E15CA" w:rsidDel="006676ED" w:rsidRDefault="0079499E" w:rsidP="0079499E">
      <w:pPr>
        <w:widowControl w:val="0"/>
        <w:spacing w:line="283" w:lineRule="auto"/>
        <w:ind w:right="58"/>
        <w:jc w:val="both"/>
        <w:rPr>
          <w:moveFrom w:id="415" w:author="McMahon, Natasha" w:date="2020-03-10T10:38:00Z"/>
          <w:rFonts w:ascii="Arial" w:eastAsia="Arial" w:hAnsi="Arial" w:cs="Arial"/>
          <w:b/>
          <w:sz w:val="19"/>
          <w:szCs w:val="19"/>
          <w:u w:val="single"/>
          <w:rPrChange w:id="416" w:author="McMahon, Natasha" w:date="2020-03-10T13:34:00Z">
            <w:rPr>
              <w:moveFrom w:id="417" w:author="McMahon, Natasha" w:date="2020-03-10T10:38:00Z"/>
              <w:rFonts w:ascii="Arial" w:eastAsia="Arial" w:hAnsi="Arial" w:cs="Arial"/>
              <w:sz w:val="19"/>
              <w:szCs w:val="19"/>
            </w:rPr>
          </w:rPrChange>
        </w:rPr>
      </w:pPr>
      <w:moveFromRangeStart w:id="418" w:author="McMahon, Natasha" w:date="2020-03-10T10:38:00Z" w:name="move34729152"/>
      <w:moveFrom w:id="419" w:author="McMahon, Natasha" w:date="2020-03-10T10:38:00Z">
        <w:r w:rsidRPr="005E15CA" w:rsidDel="006676ED">
          <w:rPr>
            <w:rFonts w:ascii="Arial" w:eastAsia="Arial" w:hAnsi="Arial" w:cs="Arial"/>
            <w:b/>
            <w:color w:val="231F20"/>
            <w:w w:val="96"/>
            <w:sz w:val="19"/>
            <w:szCs w:val="19"/>
            <w:u w:val="single"/>
            <w:rPrChange w:id="420" w:author="McMahon, Natasha" w:date="2020-03-10T13:34:00Z">
              <w:rPr>
                <w:rFonts w:ascii="Arial" w:eastAsia="Arial" w:hAnsi="Arial" w:cs="Arial"/>
                <w:color w:val="231F20"/>
                <w:w w:val="96"/>
                <w:sz w:val="19"/>
                <w:szCs w:val="19"/>
              </w:rPr>
            </w:rPrChange>
          </w:rPr>
          <w:t>Thus,</w:t>
        </w:r>
        <w:r w:rsidRPr="005E15CA" w:rsidDel="006676ED">
          <w:rPr>
            <w:rFonts w:ascii="Arial" w:eastAsia="Arial" w:hAnsi="Arial" w:cs="Arial"/>
            <w:b/>
            <w:color w:val="231F20"/>
            <w:spacing w:val="-5"/>
            <w:w w:val="96"/>
            <w:sz w:val="19"/>
            <w:szCs w:val="19"/>
            <w:u w:val="single"/>
            <w:rPrChange w:id="421" w:author="McMahon, Natasha" w:date="2020-03-10T13:34:00Z">
              <w:rPr>
                <w:rFonts w:ascii="Arial" w:eastAsia="Arial" w:hAnsi="Arial" w:cs="Arial"/>
                <w:color w:val="231F20"/>
                <w:spacing w:val="-5"/>
                <w:w w:val="96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22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the</w:t>
        </w:r>
        <w:r w:rsidRPr="005E15CA" w:rsidDel="006676ED">
          <w:rPr>
            <w:rFonts w:ascii="Arial" w:eastAsia="Arial" w:hAnsi="Arial" w:cs="Arial"/>
            <w:b/>
            <w:color w:val="231F20"/>
            <w:spacing w:val="-4"/>
            <w:sz w:val="19"/>
            <w:szCs w:val="19"/>
            <w:u w:val="single"/>
            <w:rPrChange w:id="423" w:author="McMahon, Natasha" w:date="2020-03-10T13:34:00Z">
              <w:rPr>
                <w:rFonts w:ascii="Arial" w:eastAsia="Arial" w:hAnsi="Arial" w:cs="Arial"/>
                <w:color w:val="231F20"/>
                <w:spacing w:val="-4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w w:val="94"/>
            <w:sz w:val="19"/>
            <w:szCs w:val="19"/>
            <w:u w:val="single"/>
            <w:rPrChange w:id="424" w:author="McMahon, Natasha" w:date="2020-03-10T13:34:00Z">
              <w:rPr>
                <w:rFonts w:ascii="Arial" w:eastAsia="Arial" w:hAnsi="Arial" w:cs="Arial"/>
                <w:color w:val="231F20"/>
                <w:w w:val="94"/>
                <w:sz w:val="19"/>
                <w:szCs w:val="19"/>
              </w:rPr>
            </w:rPrChange>
          </w:rPr>
          <w:t>IALA</w:t>
        </w:r>
        <w:r w:rsidRPr="005E15CA" w:rsidDel="006676ED">
          <w:rPr>
            <w:rFonts w:ascii="Arial" w:eastAsia="Arial" w:hAnsi="Arial" w:cs="Arial"/>
            <w:b/>
            <w:color w:val="231F20"/>
            <w:spacing w:val="-3"/>
            <w:w w:val="94"/>
            <w:sz w:val="19"/>
            <w:szCs w:val="19"/>
            <w:u w:val="single"/>
            <w:rPrChange w:id="425" w:author="McMahon, Natasha" w:date="2020-03-10T13:34:00Z">
              <w:rPr>
                <w:rFonts w:ascii="Arial" w:eastAsia="Arial" w:hAnsi="Arial" w:cs="Arial"/>
                <w:color w:val="231F20"/>
                <w:spacing w:val="-3"/>
                <w:w w:val="94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2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Maritime</w:t>
        </w:r>
        <w:r w:rsidRPr="005E15CA" w:rsidDel="006676ED">
          <w:rPr>
            <w:rFonts w:ascii="Arial" w:eastAsia="Arial" w:hAnsi="Arial" w:cs="Arial"/>
            <w:b/>
            <w:color w:val="231F20"/>
            <w:spacing w:val="15"/>
            <w:sz w:val="19"/>
            <w:szCs w:val="19"/>
            <w:u w:val="single"/>
            <w:rPrChange w:id="427" w:author="McMahon, Natasha" w:date="2020-03-10T13:34:00Z">
              <w:rPr>
                <w:rFonts w:ascii="Arial" w:eastAsia="Arial" w:hAnsi="Arial" w:cs="Arial"/>
                <w:color w:val="231F20"/>
                <w:spacing w:val="15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w w:val="96"/>
            <w:sz w:val="19"/>
            <w:szCs w:val="19"/>
            <w:u w:val="single"/>
            <w:rPrChange w:id="428" w:author="McMahon, Natasha" w:date="2020-03-10T13:34:00Z">
              <w:rPr>
                <w:rFonts w:ascii="Arial" w:eastAsia="Arial" w:hAnsi="Arial" w:cs="Arial"/>
                <w:color w:val="231F20"/>
                <w:w w:val="96"/>
                <w:sz w:val="19"/>
                <w:szCs w:val="19"/>
              </w:rPr>
            </w:rPrChange>
          </w:rPr>
          <w:t>Buoyage</w:t>
        </w:r>
        <w:r w:rsidRPr="005E15CA" w:rsidDel="006676ED">
          <w:rPr>
            <w:rFonts w:ascii="Arial" w:eastAsia="Arial" w:hAnsi="Arial" w:cs="Arial"/>
            <w:b/>
            <w:color w:val="231F20"/>
            <w:spacing w:val="-11"/>
            <w:w w:val="96"/>
            <w:sz w:val="19"/>
            <w:szCs w:val="19"/>
            <w:u w:val="single"/>
            <w:rPrChange w:id="429" w:author="McMahon, Natasha" w:date="2020-03-10T13:34:00Z">
              <w:rPr>
                <w:rFonts w:ascii="Arial" w:eastAsia="Arial" w:hAnsi="Arial" w:cs="Arial"/>
                <w:color w:val="231F20"/>
                <w:spacing w:val="-11"/>
                <w:w w:val="96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w w:val="96"/>
            <w:sz w:val="19"/>
            <w:szCs w:val="19"/>
            <w:u w:val="single"/>
            <w:rPrChange w:id="430" w:author="McMahon, Natasha" w:date="2020-03-10T13:34:00Z">
              <w:rPr>
                <w:rFonts w:ascii="Arial" w:eastAsia="Arial" w:hAnsi="Arial" w:cs="Arial"/>
                <w:color w:val="231F20"/>
                <w:w w:val="96"/>
                <w:sz w:val="19"/>
                <w:szCs w:val="19"/>
              </w:rPr>
            </w:rPrChange>
          </w:rPr>
          <w:t>System</w:t>
        </w:r>
        <w:r w:rsidRPr="005E15CA" w:rsidDel="006676ED">
          <w:rPr>
            <w:rFonts w:ascii="Arial" w:eastAsia="Arial" w:hAnsi="Arial" w:cs="Arial"/>
            <w:b/>
            <w:color w:val="231F20"/>
            <w:spacing w:val="1"/>
            <w:w w:val="96"/>
            <w:sz w:val="19"/>
            <w:szCs w:val="19"/>
            <w:u w:val="single"/>
            <w:rPrChange w:id="431" w:author="McMahon, Natasha" w:date="2020-03-10T13:34:00Z">
              <w:rPr>
                <w:rFonts w:ascii="Arial" w:eastAsia="Arial" w:hAnsi="Arial" w:cs="Arial"/>
                <w:color w:val="231F20"/>
                <w:spacing w:val="1"/>
                <w:w w:val="96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32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will</w:t>
        </w:r>
        <w:r w:rsidRPr="005E15CA" w:rsidDel="006676ED">
          <w:rPr>
            <w:rFonts w:ascii="Arial" w:eastAsia="Arial" w:hAnsi="Arial" w:cs="Arial"/>
            <w:b/>
            <w:color w:val="231F20"/>
            <w:spacing w:val="19"/>
            <w:sz w:val="19"/>
            <w:szCs w:val="19"/>
            <w:u w:val="single"/>
            <w:rPrChange w:id="433" w:author="McMahon, Natasha" w:date="2020-03-10T13:34:00Z">
              <w:rPr>
                <w:rFonts w:ascii="Arial" w:eastAsia="Arial" w:hAnsi="Arial" w:cs="Arial"/>
                <w:color w:val="231F20"/>
                <w:spacing w:val="19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34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continue to help</w:t>
        </w:r>
        <w:r w:rsidRPr="005E15CA" w:rsidDel="006676ED">
          <w:rPr>
            <w:rFonts w:ascii="Arial" w:eastAsia="Arial" w:hAnsi="Arial" w:cs="Arial"/>
            <w:b/>
            <w:color w:val="231F20"/>
            <w:spacing w:val="1"/>
            <w:sz w:val="19"/>
            <w:szCs w:val="19"/>
            <w:u w:val="single"/>
            <w:rPrChange w:id="435" w:author="McMahon, Natasha" w:date="2020-03-10T13:34:00Z">
              <w:rPr>
                <w:rFonts w:ascii="Arial" w:eastAsia="Arial" w:hAnsi="Arial" w:cs="Arial"/>
                <w:color w:val="231F20"/>
                <w:spacing w:val="1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3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all</w:t>
        </w:r>
        <w:r w:rsidRPr="005E15CA" w:rsidDel="006676ED">
          <w:rPr>
            <w:rFonts w:ascii="Arial" w:eastAsia="Arial" w:hAnsi="Arial" w:cs="Arial"/>
            <w:b/>
            <w:color w:val="231F20"/>
            <w:spacing w:val="14"/>
            <w:sz w:val="19"/>
            <w:szCs w:val="19"/>
            <w:u w:val="single"/>
            <w:rPrChange w:id="437" w:author="McMahon, Natasha" w:date="2020-03-10T13:34:00Z">
              <w:rPr>
                <w:rFonts w:ascii="Arial" w:eastAsia="Arial" w:hAnsi="Arial" w:cs="Arial"/>
                <w:color w:val="231F20"/>
                <w:spacing w:val="14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3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Mariners,</w:t>
        </w:r>
        <w:r w:rsidRPr="005E15CA" w:rsidDel="006676ED">
          <w:rPr>
            <w:rFonts w:ascii="Arial" w:eastAsia="Arial" w:hAnsi="Arial" w:cs="Arial"/>
            <w:b/>
            <w:color w:val="231F20"/>
            <w:spacing w:val="5"/>
            <w:sz w:val="19"/>
            <w:szCs w:val="19"/>
            <w:u w:val="single"/>
            <w:rPrChange w:id="439" w:author="McMahon, Natasha" w:date="2020-03-10T13:34:00Z">
              <w:rPr>
                <w:rFonts w:ascii="Arial" w:eastAsia="Arial" w:hAnsi="Arial" w:cs="Arial"/>
                <w:color w:val="231F20"/>
                <w:spacing w:val="5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4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navigating</w:t>
        </w:r>
        <w:r w:rsidRPr="005E15CA" w:rsidDel="006676ED">
          <w:rPr>
            <w:rFonts w:ascii="Arial" w:eastAsia="Arial" w:hAnsi="Arial" w:cs="Arial"/>
            <w:b/>
            <w:color w:val="231F20"/>
            <w:spacing w:val="-20"/>
            <w:sz w:val="19"/>
            <w:szCs w:val="19"/>
            <w:u w:val="single"/>
            <w:rPrChange w:id="441" w:author="McMahon, Natasha" w:date="2020-03-10T13:34:00Z">
              <w:rPr>
                <w:rFonts w:ascii="Arial" w:eastAsia="Arial" w:hAnsi="Arial" w:cs="Arial"/>
                <w:color w:val="231F20"/>
                <w:spacing w:val="-20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w w:val="97"/>
            <w:sz w:val="19"/>
            <w:szCs w:val="19"/>
            <w:u w:val="single"/>
            <w:rPrChange w:id="442" w:author="McMahon, Natasha" w:date="2020-03-10T13:34:00Z">
              <w:rPr>
                <w:rFonts w:ascii="Arial" w:eastAsia="Arial" w:hAnsi="Arial" w:cs="Arial"/>
                <w:color w:val="231F20"/>
                <w:w w:val="97"/>
                <w:sz w:val="19"/>
                <w:szCs w:val="19"/>
              </w:rPr>
            </w:rPrChange>
          </w:rPr>
          <w:t>anywhere</w:t>
        </w:r>
        <w:r w:rsidRPr="005E15CA" w:rsidDel="006676ED">
          <w:rPr>
            <w:rFonts w:ascii="Arial" w:eastAsia="Arial" w:hAnsi="Arial" w:cs="Arial"/>
            <w:b/>
            <w:color w:val="231F20"/>
            <w:spacing w:val="-1"/>
            <w:w w:val="97"/>
            <w:sz w:val="19"/>
            <w:szCs w:val="19"/>
            <w:u w:val="single"/>
            <w:rPrChange w:id="443" w:author="McMahon, Natasha" w:date="2020-03-10T13:34:00Z">
              <w:rPr>
                <w:rFonts w:ascii="Arial" w:eastAsia="Arial" w:hAnsi="Arial" w:cs="Arial"/>
                <w:color w:val="231F20"/>
                <w:spacing w:val="-1"/>
                <w:w w:val="97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44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in</w:t>
        </w:r>
        <w:r w:rsidRPr="005E15CA" w:rsidDel="006676ED">
          <w:rPr>
            <w:rFonts w:ascii="Arial" w:eastAsia="Arial" w:hAnsi="Arial" w:cs="Arial"/>
            <w:b/>
            <w:color w:val="231F20"/>
            <w:spacing w:val="1"/>
            <w:sz w:val="19"/>
            <w:szCs w:val="19"/>
            <w:u w:val="single"/>
            <w:rPrChange w:id="445" w:author="McMahon, Natasha" w:date="2020-03-10T13:34:00Z">
              <w:rPr>
                <w:rFonts w:ascii="Arial" w:eastAsia="Arial" w:hAnsi="Arial" w:cs="Arial"/>
                <w:color w:val="231F20"/>
                <w:spacing w:val="1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4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 xml:space="preserve">the </w:t>
        </w:r>
        <w:r w:rsidRPr="005E15CA" w:rsidDel="006676ED">
          <w:rPr>
            <w:rFonts w:ascii="Arial" w:eastAsia="Arial" w:hAnsi="Arial" w:cs="Arial"/>
            <w:b/>
            <w:color w:val="231F20"/>
            <w:w w:val="102"/>
            <w:sz w:val="19"/>
            <w:szCs w:val="19"/>
            <w:u w:val="single"/>
            <w:rPrChange w:id="447" w:author="McMahon, Natasha" w:date="2020-03-10T13:34:00Z">
              <w:rPr>
                <w:rFonts w:ascii="Arial" w:eastAsia="Arial" w:hAnsi="Arial" w:cs="Arial"/>
                <w:color w:val="231F20"/>
                <w:w w:val="102"/>
                <w:sz w:val="19"/>
                <w:szCs w:val="19"/>
              </w:rPr>
            </w:rPrChange>
          </w:rPr>
          <w:t xml:space="preserve">world,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4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to</w:t>
        </w:r>
        <w:r w:rsidRPr="005E15CA" w:rsidDel="006676ED">
          <w:rPr>
            <w:rFonts w:ascii="Arial" w:eastAsia="Arial" w:hAnsi="Arial" w:cs="Arial"/>
            <w:b/>
            <w:color w:val="231F20"/>
            <w:spacing w:val="17"/>
            <w:sz w:val="19"/>
            <w:szCs w:val="19"/>
            <w:u w:val="single"/>
            <w:rPrChange w:id="449" w:author="McMahon, Natasha" w:date="2020-03-10T13:34:00Z">
              <w:rPr>
                <w:rFonts w:ascii="Arial" w:eastAsia="Arial" w:hAnsi="Arial" w:cs="Arial"/>
                <w:color w:val="231F20"/>
                <w:spacing w:val="17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5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fix</w:t>
        </w:r>
        <w:r w:rsidRPr="005E15CA" w:rsidDel="006676ED">
          <w:rPr>
            <w:rFonts w:ascii="Arial" w:eastAsia="Arial" w:hAnsi="Arial" w:cs="Arial"/>
            <w:b/>
            <w:color w:val="231F20"/>
            <w:spacing w:val="14"/>
            <w:sz w:val="19"/>
            <w:szCs w:val="19"/>
            <w:u w:val="single"/>
            <w:rPrChange w:id="451" w:author="McMahon, Natasha" w:date="2020-03-10T13:34:00Z">
              <w:rPr>
                <w:rFonts w:ascii="Arial" w:eastAsia="Arial" w:hAnsi="Arial" w:cs="Arial"/>
                <w:color w:val="231F20"/>
                <w:spacing w:val="14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52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their</w:t>
        </w:r>
        <w:r w:rsidRPr="005E15CA" w:rsidDel="006676ED">
          <w:rPr>
            <w:rFonts w:ascii="Arial" w:eastAsia="Arial" w:hAnsi="Arial" w:cs="Arial"/>
            <w:b/>
            <w:color w:val="231F20"/>
            <w:spacing w:val="32"/>
            <w:sz w:val="19"/>
            <w:szCs w:val="19"/>
            <w:u w:val="single"/>
            <w:rPrChange w:id="453" w:author="McMahon, Natasha" w:date="2020-03-10T13:34:00Z">
              <w:rPr>
                <w:rFonts w:ascii="Arial" w:eastAsia="Arial" w:hAnsi="Arial" w:cs="Arial"/>
                <w:color w:val="231F20"/>
                <w:spacing w:val="32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54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position</w:t>
        </w:r>
        <w:r w:rsidRPr="005E15CA" w:rsidDel="006676ED">
          <w:rPr>
            <w:rFonts w:ascii="Arial" w:eastAsia="Arial" w:hAnsi="Arial" w:cs="Arial"/>
            <w:b/>
            <w:color w:val="231F20"/>
            <w:spacing w:val="14"/>
            <w:sz w:val="19"/>
            <w:szCs w:val="19"/>
            <w:u w:val="single"/>
            <w:rPrChange w:id="455" w:author="McMahon, Natasha" w:date="2020-03-10T13:34:00Z">
              <w:rPr>
                <w:rFonts w:ascii="Arial" w:eastAsia="Arial" w:hAnsi="Arial" w:cs="Arial"/>
                <w:color w:val="231F20"/>
                <w:spacing w:val="14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5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and</w:t>
        </w:r>
        <w:r w:rsidRPr="005E15CA" w:rsidDel="006676ED">
          <w:rPr>
            <w:rFonts w:ascii="Arial" w:eastAsia="Arial" w:hAnsi="Arial" w:cs="Arial"/>
            <w:b/>
            <w:color w:val="231F20"/>
            <w:spacing w:val="4"/>
            <w:sz w:val="19"/>
            <w:szCs w:val="19"/>
            <w:u w:val="single"/>
            <w:rPrChange w:id="457" w:author="McMahon, Natasha" w:date="2020-03-10T13:34:00Z">
              <w:rPr>
                <w:rFonts w:ascii="Arial" w:eastAsia="Arial" w:hAnsi="Arial" w:cs="Arial"/>
                <w:color w:val="231F20"/>
                <w:spacing w:val="4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5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avoid</w:t>
        </w:r>
        <w:r w:rsidRPr="005E15CA" w:rsidDel="006676ED">
          <w:rPr>
            <w:rFonts w:ascii="Arial" w:eastAsia="Arial" w:hAnsi="Arial" w:cs="Arial"/>
            <w:b/>
            <w:color w:val="231F20"/>
            <w:spacing w:val="-13"/>
            <w:sz w:val="19"/>
            <w:szCs w:val="19"/>
            <w:u w:val="single"/>
            <w:rPrChange w:id="459" w:author="McMahon, Natasha" w:date="2020-03-10T13:34:00Z">
              <w:rPr>
                <w:rFonts w:ascii="Arial" w:eastAsia="Arial" w:hAnsi="Arial" w:cs="Arial"/>
                <w:color w:val="231F20"/>
                <w:spacing w:val="-13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6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dangers</w:t>
        </w:r>
        <w:r w:rsidRPr="005E15CA" w:rsidDel="006676ED">
          <w:rPr>
            <w:rFonts w:ascii="Arial" w:eastAsia="Arial" w:hAnsi="Arial" w:cs="Arial"/>
            <w:b/>
            <w:color w:val="231F20"/>
            <w:spacing w:val="7"/>
            <w:sz w:val="19"/>
            <w:szCs w:val="19"/>
            <w:u w:val="single"/>
            <w:rPrChange w:id="461" w:author="McMahon, Natasha" w:date="2020-03-10T13:34:00Z">
              <w:rPr>
                <w:rFonts w:ascii="Arial" w:eastAsia="Arial" w:hAnsi="Arial" w:cs="Arial"/>
                <w:color w:val="231F20"/>
                <w:spacing w:val="7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62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without</w:t>
        </w:r>
        <w:r w:rsidRPr="005E15CA" w:rsidDel="006676ED">
          <w:rPr>
            <w:rFonts w:ascii="Arial" w:eastAsia="Arial" w:hAnsi="Arial" w:cs="Arial"/>
            <w:b/>
            <w:color w:val="231F20"/>
            <w:spacing w:val="26"/>
            <w:sz w:val="19"/>
            <w:szCs w:val="19"/>
            <w:u w:val="single"/>
            <w:rPrChange w:id="463" w:author="McMahon, Natasha" w:date="2020-03-10T13:34:00Z">
              <w:rPr>
                <w:rFonts w:ascii="Arial" w:eastAsia="Arial" w:hAnsi="Arial" w:cs="Arial"/>
                <w:color w:val="231F20"/>
                <w:spacing w:val="26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64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fear</w:t>
        </w:r>
        <w:r w:rsidRPr="005E15CA" w:rsidDel="006676ED">
          <w:rPr>
            <w:rFonts w:ascii="Arial" w:eastAsia="Arial" w:hAnsi="Arial" w:cs="Arial"/>
            <w:b/>
            <w:color w:val="231F20"/>
            <w:spacing w:val="21"/>
            <w:sz w:val="19"/>
            <w:szCs w:val="19"/>
            <w:u w:val="single"/>
            <w:rPrChange w:id="465" w:author="McMahon, Natasha" w:date="2020-03-10T13:34:00Z">
              <w:rPr>
                <w:rFonts w:ascii="Arial" w:eastAsia="Arial" w:hAnsi="Arial" w:cs="Arial"/>
                <w:color w:val="231F20"/>
                <w:spacing w:val="21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6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of ambiguity,</w:t>
        </w:r>
        <w:r w:rsidRPr="005E15CA" w:rsidDel="006676ED">
          <w:rPr>
            <w:rFonts w:ascii="Arial" w:eastAsia="Arial" w:hAnsi="Arial" w:cs="Arial"/>
            <w:b/>
            <w:color w:val="231F20"/>
            <w:spacing w:val="-9"/>
            <w:sz w:val="19"/>
            <w:szCs w:val="19"/>
            <w:u w:val="single"/>
            <w:rPrChange w:id="467" w:author="McMahon, Natasha" w:date="2020-03-10T13:34:00Z">
              <w:rPr>
                <w:rFonts w:ascii="Arial" w:eastAsia="Arial" w:hAnsi="Arial" w:cs="Arial"/>
                <w:color w:val="231F20"/>
                <w:spacing w:val="-9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6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now</w:t>
        </w:r>
        <w:r w:rsidRPr="005E15CA" w:rsidDel="006676ED">
          <w:rPr>
            <w:rFonts w:ascii="Arial" w:eastAsia="Arial" w:hAnsi="Arial" w:cs="Arial"/>
            <w:b/>
            <w:color w:val="231F20"/>
            <w:spacing w:val="-10"/>
            <w:sz w:val="19"/>
            <w:szCs w:val="19"/>
            <w:u w:val="single"/>
            <w:rPrChange w:id="469" w:author="McMahon, Natasha" w:date="2020-03-10T13:34:00Z">
              <w:rPr>
                <w:rFonts w:ascii="Arial" w:eastAsia="Arial" w:hAnsi="Arial" w:cs="Arial"/>
                <w:color w:val="231F20"/>
                <w:spacing w:val="-10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7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and</w:t>
        </w:r>
        <w:r w:rsidRPr="005E15CA" w:rsidDel="006676ED">
          <w:rPr>
            <w:rFonts w:ascii="Arial" w:eastAsia="Arial" w:hAnsi="Arial" w:cs="Arial"/>
            <w:b/>
            <w:color w:val="231F20"/>
            <w:spacing w:val="-9"/>
            <w:sz w:val="19"/>
            <w:szCs w:val="19"/>
            <w:u w:val="single"/>
            <w:rPrChange w:id="471" w:author="McMahon, Natasha" w:date="2020-03-10T13:34:00Z">
              <w:rPr>
                <w:rFonts w:ascii="Arial" w:eastAsia="Arial" w:hAnsi="Arial" w:cs="Arial"/>
                <w:color w:val="231F20"/>
                <w:spacing w:val="-9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72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for</w:t>
        </w:r>
        <w:r w:rsidRPr="005E15CA" w:rsidDel="006676ED">
          <w:rPr>
            <w:rFonts w:ascii="Arial" w:eastAsia="Arial" w:hAnsi="Arial" w:cs="Arial"/>
            <w:b/>
            <w:color w:val="231F20"/>
            <w:spacing w:val="13"/>
            <w:sz w:val="19"/>
            <w:szCs w:val="19"/>
            <w:u w:val="single"/>
            <w:rPrChange w:id="473" w:author="McMahon, Natasha" w:date="2020-03-10T13:34:00Z">
              <w:rPr>
                <w:rFonts w:ascii="Arial" w:eastAsia="Arial" w:hAnsi="Arial" w:cs="Arial"/>
                <w:color w:val="231F20"/>
                <w:spacing w:val="13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74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the</w:t>
        </w:r>
        <w:r w:rsidRPr="005E15CA" w:rsidDel="006676ED">
          <w:rPr>
            <w:rFonts w:ascii="Arial" w:eastAsia="Arial" w:hAnsi="Arial" w:cs="Arial"/>
            <w:b/>
            <w:color w:val="231F20"/>
            <w:spacing w:val="3"/>
            <w:sz w:val="19"/>
            <w:szCs w:val="19"/>
            <w:u w:val="single"/>
            <w:rPrChange w:id="475" w:author="McMahon, Natasha" w:date="2020-03-10T13:34:00Z">
              <w:rPr>
                <w:rFonts w:ascii="Arial" w:eastAsia="Arial" w:hAnsi="Arial" w:cs="Arial"/>
                <w:color w:val="231F20"/>
                <w:spacing w:val="3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76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years</w:t>
        </w:r>
        <w:r w:rsidRPr="005E15CA" w:rsidDel="006676ED">
          <w:rPr>
            <w:rFonts w:ascii="Arial" w:eastAsia="Arial" w:hAnsi="Arial" w:cs="Arial"/>
            <w:b/>
            <w:color w:val="231F20"/>
            <w:spacing w:val="-14"/>
            <w:sz w:val="19"/>
            <w:szCs w:val="19"/>
            <w:u w:val="single"/>
            <w:rPrChange w:id="477" w:author="McMahon, Natasha" w:date="2020-03-10T13:34:00Z">
              <w:rPr>
                <w:rFonts w:ascii="Arial" w:eastAsia="Arial" w:hAnsi="Arial" w:cs="Arial"/>
                <w:color w:val="231F20"/>
                <w:spacing w:val="-14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7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to</w:t>
        </w:r>
        <w:r w:rsidRPr="005E15CA" w:rsidDel="006676ED">
          <w:rPr>
            <w:rFonts w:ascii="Arial" w:eastAsia="Arial" w:hAnsi="Arial" w:cs="Arial"/>
            <w:b/>
            <w:color w:val="231F20"/>
            <w:spacing w:val="3"/>
            <w:sz w:val="19"/>
            <w:szCs w:val="19"/>
            <w:u w:val="single"/>
            <w:rPrChange w:id="479" w:author="McMahon, Natasha" w:date="2020-03-10T13:34:00Z">
              <w:rPr>
                <w:rFonts w:ascii="Arial" w:eastAsia="Arial" w:hAnsi="Arial" w:cs="Arial"/>
                <w:color w:val="231F20"/>
                <w:spacing w:val="3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8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come.</w:t>
        </w:r>
      </w:moveFrom>
    </w:p>
    <w:p w14:paraId="107E8F1C" w14:textId="77777777" w:rsidR="0079499E" w:rsidRPr="005E15CA" w:rsidDel="006676ED" w:rsidRDefault="0079499E" w:rsidP="0079499E">
      <w:pPr>
        <w:widowControl w:val="0"/>
        <w:spacing w:before="20" w:line="200" w:lineRule="exact"/>
        <w:rPr>
          <w:moveFrom w:id="481" w:author="McMahon, Natasha" w:date="2020-03-10T10:38:00Z"/>
          <w:rFonts w:ascii="Calibri" w:eastAsia="Calibri" w:hAnsi="Calibri" w:cs="Times New Roman"/>
          <w:b/>
          <w:sz w:val="20"/>
          <w:szCs w:val="20"/>
          <w:u w:val="single"/>
          <w:rPrChange w:id="482" w:author="McMahon, Natasha" w:date="2020-03-10T13:34:00Z">
            <w:rPr>
              <w:moveFrom w:id="483" w:author="McMahon, Natasha" w:date="2020-03-10T10:38:00Z"/>
              <w:rFonts w:ascii="Calibri" w:eastAsia="Calibri" w:hAnsi="Calibri" w:cs="Times New Roman"/>
              <w:sz w:val="20"/>
              <w:szCs w:val="20"/>
            </w:rPr>
          </w:rPrChange>
        </w:rPr>
      </w:pPr>
    </w:p>
    <w:p w14:paraId="6244D5E0" w14:textId="77777777" w:rsidR="0079499E" w:rsidRPr="005E15CA" w:rsidDel="006676ED" w:rsidRDefault="0079499E" w:rsidP="0079499E">
      <w:pPr>
        <w:widowControl w:val="0"/>
        <w:spacing w:line="260" w:lineRule="atLeast"/>
        <w:ind w:right="59"/>
        <w:jc w:val="both"/>
        <w:rPr>
          <w:moveFrom w:id="484" w:author="McMahon, Natasha" w:date="2020-03-10T10:38:00Z"/>
          <w:rFonts w:ascii="Arial" w:eastAsia="Arial" w:hAnsi="Arial" w:cs="Arial"/>
          <w:b/>
          <w:sz w:val="19"/>
          <w:szCs w:val="19"/>
          <w:u w:val="single"/>
          <w:rPrChange w:id="485" w:author="McMahon, Natasha" w:date="2020-03-10T13:34:00Z">
            <w:rPr>
              <w:moveFrom w:id="486" w:author="McMahon, Natasha" w:date="2020-03-10T10:38:00Z"/>
              <w:rFonts w:ascii="Arial" w:eastAsia="Arial" w:hAnsi="Arial" w:cs="Arial"/>
              <w:sz w:val="19"/>
              <w:szCs w:val="19"/>
            </w:rPr>
          </w:rPrChange>
        </w:rPr>
      </w:pPr>
      <w:moveFrom w:id="487" w:author="McMahon, Natasha" w:date="2020-03-10T10:38:00Z">
        <w:r w:rsidRPr="005E15CA" w:rsidDel="006676ED">
          <w:rPr>
            <w:b/>
            <w:noProof/>
            <w:u w:val="single"/>
            <w:lang w:val="en-US"/>
            <w:rPrChange w:id="488" w:author="McMahon, Natasha" w:date="2020-03-10T13:34:00Z">
              <w:rPr>
                <w:noProof/>
                <w:lang w:val="en-US"/>
              </w:rPr>
            </w:rPrChange>
          </w:rPr>
          <mc:AlternateContent>
            <mc:Choice Requires="wpg">
              <w:drawing>
                <wp:anchor distT="0" distB="0" distL="114300" distR="114300" simplePos="0" relativeHeight="251655680" behindDoc="1" locked="0" layoutInCell="1" allowOverlap="1" wp14:anchorId="5270BA1A" wp14:editId="49A05FD2">
                  <wp:simplePos x="0" y="0"/>
                  <wp:positionH relativeFrom="page">
                    <wp:posOffset>4584065</wp:posOffset>
                  </wp:positionH>
                  <wp:positionV relativeFrom="paragraph">
                    <wp:posOffset>348615</wp:posOffset>
                  </wp:positionV>
                  <wp:extent cx="194945" cy="186690"/>
                  <wp:effectExtent l="0" t="0" r="0" b="0"/>
                  <wp:wrapNone/>
                  <wp:docPr id="5667" name="Group 5667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 bwMode="auto">
                          <a:xfrm>
                            <a:off x="0" y="0"/>
                            <a:ext cx="194945" cy="186690"/>
                            <a:chOff x="92" y="17"/>
                            <a:chExt cx="123" cy="186"/>
                          </a:xfrm>
                        </wpg:grpSpPr>
                        <wpg:grpSp>
                          <wpg:cNvPr id="16" name="Group 16"/>
                          <wpg:cNvGrpSpPr>
                            <a:grpSpLocks/>
                          </wpg:cNvGrpSpPr>
                          <wpg:grpSpPr bwMode="auto">
                            <a:xfrm>
                              <a:off x="93" y="201"/>
                              <a:ext cx="121" cy="2"/>
                              <a:chOff x="93" y="201"/>
                              <a:chExt cx="121" cy="2"/>
                            </a:xfrm>
                          </wpg:grpSpPr>
                          <wps:wsp>
                            <wps:cNvPr id="32" name="Freeform 32"/>
                            <wps:cNvSpPr>
                              <a:spLocks/>
                            </wps:cNvSpPr>
                            <wps:spPr bwMode="auto">
                              <a:xfrm>
                                <a:off x="93" y="201"/>
                                <a:ext cx="121" cy="2"/>
                              </a:xfrm>
                              <a:custGeom>
                                <a:avLst/>
                                <a:gdLst>
                                  <a:gd name="T0" fmla="+- 0 7312 7312"/>
                                  <a:gd name="T1" fmla="*/ T0 w 121"/>
                                  <a:gd name="T2" fmla="+- 0 7433 7312"/>
                                  <a:gd name="T3" fmla="*/ T2 w 121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21">
                                    <a:moveTo>
                                      <a:pt x="0" y="0"/>
                                    </a:moveTo>
                                    <a:lnTo>
                                      <a:pt x="121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ED1C24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92" y="201"/>
                              <a:ext cx="123" cy="2"/>
                              <a:chOff x="92" y="201"/>
                              <a:chExt cx="123" cy="2"/>
                            </a:xfrm>
                          </wpg:grpSpPr>
                          <wps:wsp>
                            <wps:cNvPr id="31" name="Freeform 31"/>
                            <wps:cNvSpPr>
                              <a:spLocks/>
                            </wps:cNvSpPr>
                            <wps:spPr bwMode="auto">
                              <a:xfrm>
                                <a:off x="92" y="201"/>
                                <a:ext cx="123" cy="2"/>
                              </a:xfrm>
                              <a:custGeom>
                                <a:avLst/>
                                <a:gdLst>
                                  <a:gd name="T0" fmla="+- 0 7312 7311"/>
                                  <a:gd name="T1" fmla="*/ T0 w 123"/>
                                  <a:gd name="T2" fmla="+- 0 7434 7311"/>
                                  <a:gd name="T3" fmla="*/ T2 w 1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23">
                                    <a:moveTo>
                                      <a:pt x="1" y="0"/>
                                    </a:moveTo>
                                    <a:lnTo>
                                      <a:pt x="123" y="0"/>
                                    </a:lnTo>
                                  </a:path>
                                </a:pathLst>
                              </a:custGeom>
                              <a:noFill/>
                              <a:ln w="2568">
                                <a:solidFill>
                                  <a:srgbClr val="231F2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8" name="Group 18"/>
                          <wpg:cNvGrpSpPr>
                            <a:grpSpLocks/>
                          </wpg:cNvGrpSpPr>
                          <wpg:grpSpPr bwMode="auto">
                            <a:xfrm>
                              <a:off x="100" y="168"/>
                              <a:ext cx="105" cy="32"/>
                              <a:chOff x="100" y="168"/>
                              <a:chExt cx="105" cy="32"/>
                            </a:xfrm>
                          </wpg:grpSpPr>
                          <wps:wsp>
                            <wps:cNvPr id="30" name="Freeform 30"/>
                            <wps:cNvSpPr>
                              <a:spLocks/>
                            </wps:cNvSpPr>
                            <wps:spPr bwMode="auto">
                              <a:xfrm>
                                <a:off x="100" y="168"/>
                                <a:ext cx="105" cy="32"/>
                              </a:xfrm>
                              <a:custGeom>
                                <a:avLst/>
                                <a:gdLst>
                                  <a:gd name="T0" fmla="+- 0 7352 7319"/>
                                  <a:gd name="T1" fmla="*/ T0 w 105"/>
                                  <a:gd name="T2" fmla="+- 0 717 717"/>
                                  <a:gd name="T3" fmla="*/ 717 h 32"/>
                                  <a:gd name="T4" fmla="+- 0 7336 7319"/>
                                  <a:gd name="T5" fmla="*/ T4 w 105"/>
                                  <a:gd name="T6" fmla="+- 0 720 717"/>
                                  <a:gd name="T7" fmla="*/ 720 h 32"/>
                                  <a:gd name="T8" fmla="+- 0 7319 7319"/>
                                  <a:gd name="T9" fmla="*/ T8 w 105"/>
                                  <a:gd name="T10" fmla="+- 0 727 717"/>
                                  <a:gd name="T11" fmla="*/ 727 h 32"/>
                                  <a:gd name="T12" fmla="+- 0 7319 7319"/>
                                  <a:gd name="T13" fmla="*/ T12 w 105"/>
                                  <a:gd name="T14" fmla="+- 0 749 717"/>
                                  <a:gd name="T15" fmla="*/ 749 h 32"/>
                                  <a:gd name="T16" fmla="+- 0 7424 7319"/>
                                  <a:gd name="T17" fmla="*/ T16 w 105"/>
                                  <a:gd name="T18" fmla="+- 0 749 717"/>
                                  <a:gd name="T19" fmla="*/ 749 h 32"/>
                                  <a:gd name="T20" fmla="+- 0 7424 7319"/>
                                  <a:gd name="T21" fmla="*/ T20 w 105"/>
                                  <a:gd name="T22" fmla="+- 0 729 717"/>
                                  <a:gd name="T23" fmla="*/ 729 h 32"/>
                                  <a:gd name="T24" fmla="+- 0 7422 7319"/>
                                  <a:gd name="T25" fmla="*/ T24 w 105"/>
                                  <a:gd name="T26" fmla="+- 0 728 717"/>
                                  <a:gd name="T27" fmla="*/ 728 h 32"/>
                                  <a:gd name="T28" fmla="+- 0 7411 7319"/>
                                  <a:gd name="T29" fmla="*/ T28 w 105"/>
                                  <a:gd name="T30" fmla="+- 0 724 717"/>
                                  <a:gd name="T31" fmla="*/ 724 h 32"/>
                                  <a:gd name="T32" fmla="+- 0 7388 7319"/>
                                  <a:gd name="T33" fmla="*/ T32 w 105"/>
                                  <a:gd name="T34" fmla="+- 0 719 717"/>
                                  <a:gd name="T35" fmla="*/ 719 h 32"/>
                                  <a:gd name="T36" fmla="+- 0 7352 7319"/>
                                  <a:gd name="T37" fmla="*/ T36 w 105"/>
                                  <a:gd name="T38" fmla="+- 0 717 717"/>
                                  <a:gd name="T39" fmla="*/ 717 h 32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</a:cxnLst>
                                <a:rect l="0" t="0" r="r" b="b"/>
                                <a:pathLst>
                                  <a:path w="105" h="32">
                                    <a:moveTo>
                                      <a:pt x="33" y="0"/>
                                    </a:moveTo>
                                    <a:lnTo>
                                      <a:pt x="17" y="3"/>
                                    </a:lnTo>
                                    <a:lnTo>
                                      <a:pt x="0" y="10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105" y="32"/>
                                    </a:lnTo>
                                    <a:lnTo>
                                      <a:pt x="105" y="12"/>
                                    </a:lnTo>
                                    <a:lnTo>
                                      <a:pt x="103" y="11"/>
                                    </a:lnTo>
                                    <a:lnTo>
                                      <a:pt x="92" y="7"/>
                                    </a:lnTo>
                                    <a:lnTo>
                                      <a:pt x="69" y="2"/>
                                    </a:lnTo>
                                    <a:lnTo>
                                      <a:pt x="33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ED1C24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9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100" y="168"/>
                              <a:ext cx="105" cy="32"/>
                              <a:chOff x="100" y="168"/>
                              <a:chExt cx="105" cy="32"/>
                            </a:xfrm>
                          </wpg:grpSpPr>
                          <wps:wsp>
                            <wps:cNvPr id="29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100" y="168"/>
                                <a:ext cx="105" cy="32"/>
                              </a:xfrm>
                              <a:custGeom>
                                <a:avLst/>
                                <a:gdLst>
                                  <a:gd name="T0" fmla="+- 0 7424 7319"/>
                                  <a:gd name="T1" fmla="*/ T0 w 105"/>
                                  <a:gd name="T2" fmla="+- 0 729 717"/>
                                  <a:gd name="T3" fmla="*/ 729 h 32"/>
                                  <a:gd name="T4" fmla="+- 0 7424 7319"/>
                                  <a:gd name="T5" fmla="*/ T4 w 105"/>
                                  <a:gd name="T6" fmla="+- 0 749 717"/>
                                  <a:gd name="T7" fmla="*/ 749 h 32"/>
                                  <a:gd name="T8" fmla="+- 0 7424 7319"/>
                                  <a:gd name="T9" fmla="*/ T8 w 105"/>
                                  <a:gd name="T10" fmla="+- 0 749 717"/>
                                  <a:gd name="T11" fmla="*/ 749 h 32"/>
                                  <a:gd name="T12" fmla="+- 0 7423 7319"/>
                                  <a:gd name="T13" fmla="*/ T12 w 105"/>
                                  <a:gd name="T14" fmla="+- 0 749 717"/>
                                  <a:gd name="T15" fmla="*/ 749 h 32"/>
                                  <a:gd name="T16" fmla="+- 0 7422 7319"/>
                                  <a:gd name="T17" fmla="*/ T16 w 105"/>
                                  <a:gd name="T18" fmla="+- 0 749 717"/>
                                  <a:gd name="T19" fmla="*/ 749 h 32"/>
                                  <a:gd name="T20" fmla="+- 0 7320 7319"/>
                                  <a:gd name="T21" fmla="*/ T20 w 105"/>
                                  <a:gd name="T22" fmla="+- 0 749 717"/>
                                  <a:gd name="T23" fmla="*/ 749 h 32"/>
                                  <a:gd name="T24" fmla="+- 0 7319 7319"/>
                                  <a:gd name="T25" fmla="*/ T24 w 105"/>
                                  <a:gd name="T26" fmla="+- 0 749 717"/>
                                  <a:gd name="T27" fmla="*/ 749 h 32"/>
                                  <a:gd name="T28" fmla="+- 0 7319 7319"/>
                                  <a:gd name="T29" fmla="*/ T28 w 105"/>
                                  <a:gd name="T30" fmla="+- 0 749 717"/>
                                  <a:gd name="T31" fmla="*/ 749 h 32"/>
                                  <a:gd name="T32" fmla="+- 0 7319 7319"/>
                                  <a:gd name="T33" fmla="*/ T32 w 105"/>
                                  <a:gd name="T34" fmla="+- 0 749 717"/>
                                  <a:gd name="T35" fmla="*/ 749 h 32"/>
                                  <a:gd name="T36" fmla="+- 0 7319 7319"/>
                                  <a:gd name="T37" fmla="*/ T36 w 105"/>
                                  <a:gd name="T38" fmla="+- 0 727 717"/>
                                  <a:gd name="T39" fmla="*/ 727 h 32"/>
                                  <a:gd name="T40" fmla="+- 0 7336 7319"/>
                                  <a:gd name="T41" fmla="*/ T40 w 105"/>
                                  <a:gd name="T42" fmla="+- 0 720 717"/>
                                  <a:gd name="T43" fmla="*/ 720 h 32"/>
                                  <a:gd name="T44" fmla="+- 0 7352 7319"/>
                                  <a:gd name="T45" fmla="*/ T44 w 105"/>
                                  <a:gd name="T46" fmla="+- 0 717 717"/>
                                  <a:gd name="T47" fmla="*/ 717 h 32"/>
                                  <a:gd name="T48" fmla="+- 0 7389 7319"/>
                                  <a:gd name="T49" fmla="*/ T48 w 105"/>
                                  <a:gd name="T50" fmla="+- 0 719 717"/>
                                  <a:gd name="T51" fmla="*/ 719 h 32"/>
                                  <a:gd name="T52" fmla="+- 0 7411 7319"/>
                                  <a:gd name="T53" fmla="*/ T52 w 105"/>
                                  <a:gd name="T54" fmla="+- 0 724 717"/>
                                  <a:gd name="T55" fmla="*/ 724 h 32"/>
                                  <a:gd name="T56" fmla="+- 0 7422 7319"/>
                                  <a:gd name="T57" fmla="*/ T56 w 105"/>
                                  <a:gd name="T58" fmla="+- 0 728 717"/>
                                  <a:gd name="T59" fmla="*/ 728 h 32"/>
                                  <a:gd name="T60" fmla="+- 0 7424 7319"/>
                                  <a:gd name="T61" fmla="*/ T60 w 105"/>
                                  <a:gd name="T62" fmla="+- 0 729 717"/>
                                  <a:gd name="T63" fmla="*/ 729 h 32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</a:cxnLst>
                                <a:rect l="0" t="0" r="r" b="b"/>
                                <a:pathLst>
                                  <a:path w="105" h="32">
                                    <a:moveTo>
                                      <a:pt x="105" y="12"/>
                                    </a:moveTo>
                                    <a:lnTo>
                                      <a:pt x="105" y="32"/>
                                    </a:lnTo>
                                    <a:lnTo>
                                      <a:pt x="104" y="32"/>
                                    </a:lnTo>
                                    <a:lnTo>
                                      <a:pt x="103" y="32"/>
                                    </a:lnTo>
                                    <a:lnTo>
                                      <a:pt x="1" y="32"/>
                                    </a:lnTo>
                                    <a:lnTo>
                                      <a:pt x="0" y="32"/>
                                    </a:lnTo>
                                    <a:lnTo>
                                      <a:pt x="0" y="10"/>
                                    </a:lnTo>
                                    <a:lnTo>
                                      <a:pt x="17" y="3"/>
                                    </a:lnTo>
                                    <a:lnTo>
                                      <a:pt x="33" y="0"/>
                                    </a:lnTo>
                                    <a:lnTo>
                                      <a:pt x="70" y="2"/>
                                    </a:lnTo>
                                    <a:lnTo>
                                      <a:pt x="92" y="7"/>
                                    </a:lnTo>
                                    <a:lnTo>
                                      <a:pt x="103" y="11"/>
                                    </a:lnTo>
                                    <a:lnTo>
                                      <a:pt x="105" y="1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71">
                                <a:solidFill>
                                  <a:srgbClr val="231F2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0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141" y="17"/>
                              <a:ext cx="23" cy="32"/>
                              <a:chOff x="141" y="17"/>
                              <a:chExt cx="23" cy="32"/>
                            </a:xfrm>
                          </wpg:grpSpPr>
                          <wps:wsp>
                            <wps:cNvPr id="28" name="Freeform 28"/>
                            <wps:cNvSpPr>
                              <a:spLocks/>
                            </wps:cNvSpPr>
                            <wps:spPr bwMode="auto">
                              <a:xfrm>
                                <a:off x="141" y="17"/>
                                <a:ext cx="23" cy="32"/>
                              </a:xfrm>
                              <a:custGeom>
                                <a:avLst/>
                                <a:gdLst>
                                  <a:gd name="T0" fmla="+- 0 7360 7360"/>
                                  <a:gd name="T1" fmla="*/ T0 w 23"/>
                                  <a:gd name="T2" fmla="+- 0 581 566"/>
                                  <a:gd name="T3" fmla="*/ 581 h 32"/>
                                  <a:gd name="T4" fmla="+- 0 7383 7360"/>
                                  <a:gd name="T5" fmla="*/ T4 w 23"/>
                                  <a:gd name="T6" fmla="+- 0 581 566"/>
                                  <a:gd name="T7" fmla="*/ 581 h 32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</a:cxnLst>
                                <a:rect l="0" t="0" r="r" b="b"/>
                                <a:pathLst>
                                  <a:path w="23" h="32">
                                    <a:moveTo>
                                      <a:pt x="0" y="15"/>
                                    </a:moveTo>
                                    <a:lnTo>
                                      <a:pt x="23" y="15"/>
                                    </a:lnTo>
                                  </a:path>
                                </a:pathLst>
                              </a:custGeom>
                              <a:noFill/>
                              <a:ln w="21325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1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141" y="17"/>
                              <a:ext cx="23" cy="31"/>
                              <a:chOff x="141" y="17"/>
                              <a:chExt cx="23" cy="31"/>
                            </a:xfrm>
                          </wpg:grpSpPr>
                          <wps:wsp>
                            <wps:cNvPr id="27" name="Freeform 27"/>
                            <wps:cNvSpPr>
                              <a:spLocks/>
                            </wps:cNvSpPr>
                            <wps:spPr bwMode="auto">
                              <a:xfrm>
                                <a:off x="141" y="17"/>
                                <a:ext cx="23" cy="31"/>
                              </a:xfrm>
                              <a:custGeom>
                                <a:avLst/>
                                <a:gdLst>
                                  <a:gd name="T0" fmla="+- 0 7383 7360"/>
                                  <a:gd name="T1" fmla="*/ T0 w 23"/>
                                  <a:gd name="T2" fmla="+- 0 597 566"/>
                                  <a:gd name="T3" fmla="*/ 597 h 31"/>
                                  <a:gd name="T4" fmla="+- 0 7383 7360"/>
                                  <a:gd name="T5" fmla="*/ T4 w 23"/>
                                  <a:gd name="T6" fmla="+- 0 597 566"/>
                                  <a:gd name="T7" fmla="*/ 597 h 31"/>
                                  <a:gd name="T8" fmla="+- 0 7383 7360"/>
                                  <a:gd name="T9" fmla="*/ T8 w 23"/>
                                  <a:gd name="T10" fmla="+- 0 597 566"/>
                                  <a:gd name="T11" fmla="*/ 597 h 31"/>
                                  <a:gd name="T12" fmla="+- 0 7360 7360"/>
                                  <a:gd name="T13" fmla="*/ T12 w 23"/>
                                  <a:gd name="T14" fmla="+- 0 597 566"/>
                                  <a:gd name="T15" fmla="*/ 597 h 31"/>
                                  <a:gd name="T16" fmla="+- 0 7360 7360"/>
                                  <a:gd name="T17" fmla="*/ T16 w 23"/>
                                  <a:gd name="T18" fmla="+- 0 597 566"/>
                                  <a:gd name="T19" fmla="*/ 597 h 31"/>
                                  <a:gd name="T20" fmla="+- 0 7360 7360"/>
                                  <a:gd name="T21" fmla="*/ T20 w 23"/>
                                  <a:gd name="T22" fmla="+- 0 597 566"/>
                                  <a:gd name="T23" fmla="*/ 597 h 31"/>
                                  <a:gd name="T24" fmla="+- 0 7360 7360"/>
                                  <a:gd name="T25" fmla="*/ T24 w 23"/>
                                  <a:gd name="T26" fmla="+- 0 566 566"/>
                                  <a:gd name="T27" fmla="*/ 566 h 31"/>
                                  <a:gd name="T28" fmla="+- 0 7360 7360"/>
                                  <a:gd name="T29" fmla="*/ T28 w 23"/>
                                  <a:gd name="T30" fmla="+- 0 566 566"/>
                                  <a:gd name="T31" fmla="*/ 566 h 31"/>
                                  <a:gd name="T32" fmla="+- 0 7360 7360"/>
                                  <a:gd name="T33" fmla="*/ T32 w 23"/>
                                  <a:gd name="T34" fmla="+- 0 566 566"/>
                                  <a:gd name="T35" fmla="*/ 566 h 31"/>
                                  <a:gd name="T36" fmla="+- 0 7383 7360"/>
                                  <a:gd name="T37" fmla="*/ T36 w 23"/>
                                  <a:gd name="T38" fmla="+- 0 566 566"/>
                                  <a:gd name="T39" fmla="*/ 566 h 31"/>
                                  <a:gd name="T40" fmla="+- 0 7383 7360"/>
                                  <a:gd name="T41" fmla="*/ T40 w 23"/>
                                  <a:gd name="T42" fmla="+- 0 566 566"/>
                                  <a:gd name="T43" fmla="*/ 566 h 31"/>
                                  <a:gd name="T44" fmla="+- 0 7383 7360"/>
                                  <a:gd name="T45" fmla="*/ T44 w 23"/>
                                  <a:gd name="T46" fmla="+- 0 566 566"/>
                                  <a:gd name="T47" fmla="*/ 566 h 31"/>
                                  <a:gd name="T48" fmla="+- 0 7383 7360"/>
                                  <a:gd name="T49" fmla="*/ T48 w 23"/>
                                  <a:gd name="T50" fmla="+- 0 597 566"/>
                                  <a:gd name="T51" fmla="*/ 597 h 31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23" h="31">
                                    <a:moveTo>
                                      <a:pt x="23" y="31"/>
                                    </a:moveTo>
                                    <a:lnTo>
                                      <a:pt x="23" y="31"/>
                                    </a:lnTo>
                                    <a:lnTo>
                                      <a:pt x="0" y="31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23" y="0"/>
                                    </a:lnTo>
                                    <a:lnTo>
                                      <a:pt x="23" y="31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71">
                                <a:solidFill>
                                  <a:srgbClr val="231F2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138" y="80"/>
                              <a:ext cx="27" cy="89"/>
                              <a:chOff x="138" y="80"/>
                              <a:chExt cx="27" cy="89"/>
                            </a:xfrm>
                          </wpg:grpSpPr>
                          <wps:wsp>
                            <wps:cNvPr id="25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138" y="80"/>
                                <a:ext cx="27" cy="89"/>
                              </a:xfrm>
                              <a:custGeom>
                                <a:avLst/>
                                <a:gdLst>
                                  <a:gd name="T0" fmla="+- 0 7378 7357"/>
                                  <a:gd name="T1" fmla="*/ T0 w 27"/>
                                  <a:gd name="T2" fmla="+- 0 629 629"/>
                                  <a:gd name="T3" fmla="*/ 629 h 89"/>
                                  <a:gd name="T4" fmla="+- 0 7365 7357"/>
                                  <a:gd name="T5" fmla="*/ T4 w 27"/>
                                  <a:gd name="T6" fmla="+- 0 629 629"/>
                                  <a:gd name="T7" fmla="*/ 629 h 89"/>
                                  <a:gd name="T8" fmla="+- 0 7357 7357"/>
                                  <a:gd name="T9" fmla="*/ T8 w 27"/>
                                  <a:gd name="T10" fmla="+- 0 718 629"/>
                                  <a:gd name="T11" fmla="*/ 718 h 89"/>
                                  <a:gd name="T12" fmla="+- 0 7365 7357"/>
                                  <a:gd name="T13" fmla="*/ T12 w 27"/>
                                  <a:gd name="T14" fmla="+- 0 717 629"/>
                                  <a:gd name="T15" fmla="*/ 717 h 89"/>
                                  <a:gd name="T16" fmla="+- 0 7384 7357"/>
                                  <a:gd name="T17" fmla="*/ T16 w 27"/>
                                  <a:gd name="T18" fmla="+- 0 717 629"/>
                                  <a:gd name="T19" fmla="*/ 717 h 89"/>
                                  <a:gd name="T20" fmla="+- 0 7378 7357"/>
                                  <a:gd name="T21" fmla="*/ T20 w 27"/>
                                  <a:gd name="T22" fmla="+- 0 629 629"/>
                                  <a:gd name="T23" fmla="*/ 629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</a:cxnLst>
                                <a:rect l="0" t="0" r="r" b="b"/>
                                <a:pathLst>
                                  <a:path w="27" h="89">
                                    <a:moveTo>
                                      <a:pt x="21" y="0"/>
                                    </a:moveTo>
                                    <a:lnTo>
                                      <a:pt x="8" y="0"/>
                                    </a:lnTo>
                                    <a:lnTo>
                                      <a:pt x="0" y="89"/>
                                    </a:lnTo>
                                    <a:lnTo>
                                      <a:pt x="8" y="88"/>
                                    </a:lnTo>
                                    <a:lnTo>
                                      <a:pt x="27" y="88"/>
                                    </a:lnTo>
                                    <a:lnTo>
                                      <a:pt x="21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ED1C24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Freeform 26"/>
                            <wps:cNvSpPr>
                              <a:spLocks/>
                            </wps:cNvSpPr>
                            <wps:spPr bwMode="auto">
                              <a:xfrm>
                                <a:off x="138" y="80"/>
                                <a:ext cx="27" cy="89"/>
                              </a:xfrm>
                              <a:custGeom>
                                <a:avLst/>
                                <a:gdLst>
                                  <a:gd name="T0" fmla="+- 0 7384 7357"/>
                                  <a:gd name="T1" fmla="*/ T0 w 27"/>
                                  <a:gd name="T2" fmla="+- 0 717 629"/>
                                  <a:gd name="T3" fmla="*/ 717 h 89"/>
                                  <a:gd name="T4" fmla="+- 0 7365 7357"/>
                                  <a:gd name="T5" fmla="*/ T4 w 27"/>
                                  <a:gd name="T6" fmla="+- 0 717 629"/>
                                  <a:gd name="T7" fmla="*/ 717 h 89"/>
                                  <a:gd name="T8" fmla="+- 0 7380 7357"/>
                                  <a:gd name="T9" fmla="*/ T8 w 27"/>
                                  <a:gd name="T10" fmla="+- 0 717 629"/>
                                  <a:gd name="T11" fmla="*/ 717 h 89"/>
                                  <a:gd name="T12" fmla="+- 0 7384 7357"/>
                                  <a:gd name="T13" fmla="*/ T12 w 27"/>
                                  <a:gd name="T14" fmla="+- 0 718 629"/>
                                  <a:gd name="T15" fmla="*/ 718 h 89"/>
                                  <a:gd name="T16" fmla="+- 0 7384 7357"/>
                                  <a:gd name="T17" fmla="*/ T16 w 27"/>
                                  <a:gd name="T18" fmla="+- 0 717 629"/>
                                  <a:gd name="T19" fmla="*/ 717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27" h="89">
                                    <a:moveTo>
                                      <a:pt x="27" y="88"/>
                                    </a:moveTo>
                                    <a:lnTo>
                                      <a:pt x="8" y="88"/>
                                    </a:lnTo>
                                    <a:lnTo>
                                      <a:pt x="23" y="88"/>
                                    </a:lnTo>
                                    <a:lnTo>
                                      <a:pt x="27" y="89"/>
                                    </a:lnTo>
                                    <a:lnTo>
                                      <a:pt x="27" y="88"/>
                                    </a:lnTo>
                                  </a:path>
                                </a:pathLst>
                              </a:custGeom>
                              <a:solidFill>
                                <a:srgbClr val="ED1C24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3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138" y="80"/>
                              <a:ext cx="27" cy="89"/>
                              <a:chOff x="138" y="80"/>
                              <a:chExt cx="27" cy="89"/>
                            </a:xfrm>
                          </wpg:grpSpPr>
                          <wps:wsp>
                            <wps:cNvPr id="24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138" y="80"/>
                                <a:ext cx="27" cy="89"/>
                              </a:xfrm>
                              <a:custGeom>
                                <a:avLst/>
                                <a:gdLst>
                                  <a:gd name="T0" fmla="+- 0 7384 7357"/>
                                  <a:gd name="T1" fmla="*/ T0 w 27"/>
                                  <a:gd name="T2" fmla="+- 0 718 629"/>
                                  <a:gd name="T3" fmla="*/ 718 h 89"/>
                                  <a:gd name="T4" fmla="+- 0 7380 7357"/>
                                  <a:gd name="T5" fmla="*/ T4 w 27"/>
                                  <a:gd name="T6" fmla="+- 0 717 629"/>
                                  <a:gd name="T7" fmla="*/ 717 h 89"/>
                                  <a:gd name="T8" fmla="+- 0 7376 7357"/>
                                  <a:gd name="T9" fmla="*/ T8 w 27"/>
                                  <a:gd name="T10" fmla="+- 0 717 629"/>
                                  <a:gd name="T11" fmla="*/ 717 h 89"/>
                                  <a:gd name="T12" fmla="+- 0 7372 7357"/>
                                  <a:gd name="T13" fmla="*/ T12 w 27"/>
                                  <a:gd name="T14" fmla="+- 0 717 629"/>
                                  <a:gd name="T15" fmla="*/ 717 h 89"/>
                                  <a:gd name="T16" fmla="+- 0 7365 7357"/>
                                  <a:gd name="T17" fmla="*/ T16 w 27"/>
                                  <a:gd name="T18" fmla="+- 0 717 629"/>
                                  <a:gd name="T19" fmla="*/ 717 h 89"/>
                                  <a:gd name="T20" fmla="+- 0 7360 7357"/>
                                  <a:gd name="T21" fmla="*/ T20 w 27"/>
                                  <a:gd name="T22" fmla="+- 0 718 629"/>
                                  <a:gd name="T23" fmla="*/ 718 h 89"/>
                                  <a:gd name="T24" fmla="+- 0 7357 7357"/>
                                  <a:gd name="T25" fmla="*/ T24 w 27"/>
                                  <a:gd name="T26" fmla="+- 0 718 629"/>
                                  <a:gd name="T27" fmla="*/ 718 h 89"/>
                                  <a:gd name="T28" fmla="+- 0 7365 7357"/>
                                  <a:gd name="T29" fmla="*/ T28 w 27"/>
                                  <a:gd name="T30" fmla="+- 0 630 629"/>
                                  <a:gd name="T31" fmla="*/ 630 h 89"/>
                                  <a:gd name="T32" fmla="+- 0 7365 7357"/>
                                  <a:gd name="T33" fmla="*/ T32 w 27"/>
                                  <a:gd name="T34" fmla="+- 0 629 629"/>
                                  <a:gd name="T35" fmla="*/ 629 h 89"/>
                                  <a:gd name="T36" fmla="+- 0 7365 7357"/>
                                  <a:gd name="T37" fmla="*/ T36 w 27"/>
                                  <a:gd name="T38" fmla="+- 0 629 629"/>
                                  <a:gd name="T39" fmla="*/ 629 h 89"/>
                                  <a:gd name="T40" fmla="+- 0 7377 7357"/>
                                  <a:gd name="T41" fmla="*/ T40 w 27"/>
                                  <a:gd name="T42" fmla="+- 0 629 629"/>
                                  <a:gd name="T43" fmla="*/ 629 h 89"/>
                                  <a:gd name="T44" fmla="+- 0 7378 7357"/>
                                  <a:gd name="T45" fmla="*/ T44 w 27"/>
                                  <a:gd name="T46" fmla="+- 0 629 629"/>
                                  <a:gd name="T47" fmla="*/ 629 h 89"/>
                                  <a:gd name="T48" fmla="+- 0 7378 7357"/>
                                  <a:gd name="T49" fmla="*/ T48 w 27"/>
                                  <a:gd name="T50" fmla="+- 0 630 629"/>
                                  <a:gd name="T51" fmla="*/ 630 h 89"/>
                                  <a:gd name="T52" fmla="+- 0 7384 7357"/>
                                  <a:gd name="T53" fmla="*/ T52 w 27"/>
                                  <a:gd name="T54" fmla="+- 0 718 629"/>
                                  <a:gd name="T55" fmla="*/ 718 h 89"/>
                                  <a:gd name="T56" fmla="+- 0 7384 7357"/>
                                  <a:gd name="T57" fmla="*/ T56 w 27"/>
                                  <a:gd name="T58" fmla="+- 0 718 629"/>
                                  <a:gd name="T59" fmla="*/ 718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</a:cxnLst>
                                <a:rect l="0" t="0" r="r" b="b"/>
                                <a:pathLst>
                                  <a:path w="27" h="89">
                                    <a:moveTo>
                                      <a:pt x="27" y="89"/>
                                    </a:moveTo>
                                    <a:lnTo>
                                      <a:pt x="23" y="88"/>
                                    </a:lnTo>
                                    <a:lnTo>
                                      <a:pt x="19" y="88"/>
                                    </a:lnTo>
                                    <a:lnTo>
                                      <a:pt x="15" y="88"/>
                                    </a:lnTo>
                                    <a:lnTo>
                                      <a:pt x="8" y="88"/>
                                    </a:lnTo>
                                    <a:lnTo>
                                      <a:pt x="3" y="89"/>
                                    </a:lnTo>
                                    <a:lnTo>
                                      <a:pt x="0" y="89"/>
                                    </a:lnTo>
                                    <a:lnTo>
                                      <a:pt x="8" y="1"/>
                                    </a:lnTo>
                                    <a:lnTo>
                                      <a:pt x="8" y="0"/>
                                    </a:lnTo>
                                    <a:lnTo>
                                      <a:pt x="20" y="0"/>
                                    </a:lnTo>
                                    <a:lnTo>
                                      <a:pt x="21" y="0"/>
                                    </a:lnTo>
                                    <a:lnTo>
                                      <a:pt x="21" y="1"/>
                                    </a:lnTo>
                                    <a:lnTo>
                                      <a:pt x="27" y="8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671">
                                <a:solidFill>
                                  <a:srgbClr val="231F2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90170F9" id="Group 5667" o:spid="_x0000_s1026" style="position:absolute;margin-left:360.95pt;margin-top:27.45pt;width:15.35pt;height:14.7pt;z-index:-251658240;mso-position-horizontal-relative:page" coordorigin="92,17" coordsize="123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">
                  <v:group id="Group 16" o:spid="_x0000_s1027" style="position:absolute;left:93;top:201;width:121;height:2" coordorigin="93,201" coordsize="1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Freeform 32" o:spid="_x0000_s1028" style="position:absolute;left:93;top:201;width:121;height:2;visibility:visible;mso-wrap-style:square;v-text-anchor:top" coordsize="1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" path="m,l121,e" fillcolor="#ed1c24" stroked="f">
                      <v:path arrowok="t" o:connecttype="custom" o:connectlocs="0,0;121,0" o:connectangles="0,0"/>
                    </v:shape>
                  </v:group>
                  <v:group id="Group 17" o:spid="_x0000_s1029" style="position:absolute;left:92;top:201;width:123;height:2" coordorigin="92,201" coordsize="1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 id="Freeform 31" o:spid="_x0000_s1030" style="position:absolute;left:92;top:201;width:123;height:2;visibility:visible;mso-wrap-style:square;v-text-anchor:top" coordsize="1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" path="m1,l123,e" filled="f" strokecolor="#231f20" strokeweight=".07133mm">
                      <v:path arrowok="t" o:connecttype="custom" o:connectlocs="1,0;123,0" o:connectangles="0,0"/>
                    </v:shape>
                  </v:group>
                  <v:group id="Group 18" o:spid="_x0000_s1031" style="position:absolute;left:100;top:168;width:105;height:32" coordorigin="100,168" coordsize="10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shape id="Freeform 30" o:spid="_x0000_s1032" style="position:absolute;left:100;top:168;width:105;height:32;visibility:visible;mso-wrap-style:square;v-text-anchor:top" coordsize="10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" path="m33,l17,3,,10,,32r105,l105,12r-2,-1l92,7,69,2,33,e" fillcolor="#ed1c24" stroked="f">
                      <v:path arrowok="t" o:connecttype="custom" o:connectlocs="33,717;17,720;0,727;0,749;105,749;105,729;103,728;92,724;69,719;33,717" o:connectangles="0,0,0,0,0,0,0,0,0,0"/>
                    </v:shape>
                  </v:group>
                  <v:group id="Group 19" o:spid="_x0000_s1033" style="position:absolute;left:100;top:168;width:105;height:32" coordorigin="100,168" coordsize="10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Freeform 29" o:spid="_x0000_s1034" style="position:absolute;left:100;top:168;width:105;height:32;visibility:visible;mso-wrap-style:square;v-text-anchor:top" coordsize="10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" path="m105,12r,20l104,32r-1,l1,32,,32,,10,17,3,33,,70,2,92,7r11,4l105,12xe" filled="f" strokecolor="#231f20" strokeweight=".01864mm">
                      <v:path arrowok="t" o:connecttype="custom" o:connectlocs="105,729;105,749;105,749;104,749;103,749;1,749;0,749;0,749;0,749;0,727;17,720;33,717;70,719;92,724;103,728;105,729" o:connectangles="0,0,0,0,0,0,0,0,0,0,0,0,0,0,0,0"/>
                    </v:shape>
                  </v:group>
                  <v:group id="Group 20" o:spid="_x0000_s1035" style="position:absolute;left:141;top:17;width:23;height:32" coordorigin="141,17" coordsize="23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 id="Freeform 28" o:spid="_x0000_s1036" style="position:absolute;left:141;top:17;width:23;height:32;visibility:visible;mso-wrap-style:square;v-text-anchor:top" coordsize="23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" path="m,15r23,e" filled="f" strokecolor="#ed1c24" strokeweight=".59236mm">
                      <v:path arrowok="t" o:connecttype="custom" o:connectlocs="0,581;23,581" o:connectangles="0,0"/>
                    </v:shape>
                  </v:group>
                  <v:group id="Group 21" o:spid="_x0000_s1037" style="position:absolute;left:141;top:17;width:23;height:31" coordorigin="141,17" coordsize="23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shape id="Freeform 27" o:spid="_x0000_s1038" style="position:absolute;left:141;top:17;width:23;height:31;visibility:visible;mso-wrap-style:square;v-text-anchor:top" coordsize="23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" path="m23,31r,l,31,,,23,r,31xe" filled="f" strokecolor="#231f20" strokeweight=".01864mm">
                      <v:path arrowok="t" o:connecttype="custom" o:connectlocs="23,597;23,597;23,597;0,597;0,597;0,597;0,566;0,566;0,566;23,566;23,566;23,566;23,597" o:connectangles="0,0,0,0,0,0,0,0,0,0,0,0,0"/>
                    </v:shape>
                  </v:group>
                  <v:group id="Group 22" o:spid="_x0000_s1039" style="position:absolute;left:138;top:80;width:27;height:89" coordorigin="138,80" coordsize="27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Freeform 25" o:spid="_x0000_s1040" style="position:absolute;left:138;top:80;width:27;height:89;visibility:visible;mso-wrap-style:square;v-text-anchor:top" coordsize="27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" path="m21,l8,,,89,8,88r19,l21,e" fillcolor="#ed1c24" stroked="f">
                      <v:path arrowok="t" o:connecttype="custom" o:connectlocs="21,629;8,629;0,718;8,717;27,717;21,629" o:connectangles="0,0,0,0,0,0"/>
                    </v:shape>
                    <v:shape id="Freeform 26" o:spid="_x0000_s1041" style="position:absolute;left:138;top:80;width:27;height:89;visibility:visible;mso-wrap-style:square;v-text-anchor:top" coordsize="27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" path="m27,88l8,88r15,l27,89r,-1e" fillcolor="#ed1c24" stroked="f">
                      <v:path arrowok="t" o:connecttype="custom" o:connectlocs="27,717;8,717;23,717;27,718;27,717" o:connectangles="0,0,0,0,0"/>
                    </v:shape>
                  </v:group>
                  <v:group id="Group 23" o:spid="_x0000_s1042" style="position:absolute;left:138;top:80;width:27;height:89" coordorigin="138,80" coordsize="27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shape id="Freeform 24" o:spid="_x0000_s1043" style="position:absolute;left:138;top:80;width:27;height:89;visibility:visible;mso-wrap-style:square;v-text-anchor:top" coordsize="27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" path="m27,89l23,88r-4,l15,88r-7,l3,89,,89,8,1,8,,20,r1,l21,1r6,88xe" filled="f" strokecolor="#231f20" strokeweight=".01864mm">
                      <v:path arrowok="t" o:connecttype="custom" o:connectlocs="27,718;23,717;19,717;15,717;8,717;3,718;0,718;8,630;8,629;8,629;20,629;21,629;21,630;27,718;27,718" o:connectangles="0,0,0,0,0,0,0,0,0,0,0,0,0,0,0"/>
                    </v:shape>
                  </v:group>
                  <w10:wrap anchorx="page"/>
                </v:group>
              </w:pict>
            </mc:Fallback>
          </mc:AlternateConten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89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Continuity</w:t>
        </w:r>
        <w:r w:rsidRPr="005E15CA" w:rsidDel="006676ED">
          <w:rPr>
            <w:rFonts w:ascii="Arial" w:eastAsia="Arial" w:hAnsi="Arial" w:cs="Arial"/>
            <w:b/>
            <w:color w:val="231F20"/>
            <w:spacing w:val="6"/>
            <w:sz w:val="19"/>
            <w:szCs w:val="19"/>
            <w:u w:val="single"/>
            <w:rPrChange w:id="490" w:author="McMahon, Natasha" w:date="2020-03-10T13:34:00Z">
              <w:rPr>
                <w:rFonts w:ascii="Arial" w:eastAsia="Arial" w:hAnsi="Arial" w:cs="Arial"/>
                <w:color w:val="231F20"/>
                <w:spacing w:val="6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91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and</w:t>
        </w:r>
        <w:r w:rsidRPr="005E15CA" w:rsidDel="006676ED">
          <w:rPr>
            <w:rFonts w:ascii="Arial" w:eastAsia="Arial" w:hAnsi="Arial" w:cs="Arial"/>
            <w:b/>
            <w:color w:val="231F20"/>
            <w:spacing w:val="5"/>
            <w:sz w:val="19"/>
            <w:szCs w:val="19"/>
            <w:u w:val="single"/>
            <w:rPrChange w:id="492" w:author="McMahon, Natasha" w:date="2020-03-10T13:34:00Z">
              <w:rPr>
                <w:rFonts w:ascii="Arial" w:eastAsia="Arial" w:hAnsi="Arial" w:cs="Arial"/>
                <w:color w:val="231F20"/>
                <w:spacing w:val="5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93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harmonization</w:t>
        </w:r>
        <w:r w:rsidRPr="005E15CA" w:rsidDel="006676ED">
          <w:rPr>
            <w:rFonts w:ascii="Arial" w:eastAsia="Arial" w:hAnsi="Arial" w:cs="Arial"/>
            <w:b/>
            <w:color w:val="231F20"/>
            <w:spacing w:val="15"/>
            <w:sz w:val="19"/>
            <w:szCs w:val="19"/>
            <w:u w:val="single"/>
            <w:rPrChange w:id="494" w:author="McMahon, Natasha" w:date="2020-03-10T13:34:00Z">
              <w:rPr>
                <w:rFonts w:ascii="Arial" w:eastAsia="Arial" w:hAnsi="Arial" w:cs="Arial"/>
                <w:color w:val="231F20"/>
                <w:spacing w:val="15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95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of</w:t>
        </w:r>
        <w:r w:rsidRPr="005E15CA" w:rsidDel="006676ED">
          <w:rPr>
            <w:rFonts w:ascii="Arial" w:eastAsia="Arial" w:hAnsi="Arial" w:cs="Arial"/>
            <w:b/>
            <w:color w:val="231F20"/>
            <w:spacing w:val="13"/>
            <w:sz w:val="19"/>
            <w:szCs w:val="19"/>
            <w:u w:val="single"/>
            <w:rPrChange w:id="496" w:author="McMahon, Natasha" w:date="2020-03-10T13:34:00Z">
              <w:rPr>
                <w:rFonts w:ascii="Arial" w:eastAsia="Arial" w:hAnsi="Arial" w:cs="Arial"/>
                <w:color w:val="231F20"/>
                <w:spacing w:val="13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97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 xml:space="preserve">Marine aids to navigation </w:t>
        </w:r>
        <w:r w:rsidRPr="005E15CA" w:rsidDel="006676ED">
          <w:rPr>
            <w:rFonts w:ascii="Arial" w:eastAsia="Arial" w:hAnsi="Arial" w:cs="Arial"/>
            <w:b/>
            <w:color w:val="231F20"/>
            <w:spacing w:val="-1"/>
            <w:sz w:val="19"/>
            <w:szCs w:val="19"/>
            <w:u w:val="single"/>
            <w:rPrChange w:id="498" w:author="McMahon, Natasha" w:date="2020-03-10T13:34:00Z">
              <w:rPr>
                <w:rFonts w:ascii="Arial" w:eastAsia="Arial" w:hAnsi="Arial" w:cs="Arial"/>
                <w:color w:val="231F20"/>
                <w:spacing w:val="-1"/>
                <w:sz w:val="19"/>
                <w:szCs w:val="19"/>
              </w:rPr>
            </w:rPrChange>
          </w:rPr>
          <w:t>Markin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499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g</w:t>
        </w:r>
        <w:r w:rsidRPr="005E15CA" w:rsidDel="006676ED">
          <w:rPr>
            <w:rFonts w:ascii="Arial" w:eastAsia="Arial" w:hAnsi="Arial" w:cs="Arial"/>
            <w:b/>
            <w:color w:val="231F20"/>
            <w:spacing w:val="-3"/>
            <w:sz w:val="19"/>
            <w:szCs w:val="19"/>
            <w:u w:val="single"/>
            <w:rPrChange w:id="500" w:author="McMahon, Natasha" w:date="2020-03-10T13:34:00Z">
              <w:rPr>
                <w:rFonts w:ascii="Arial" w:eastAsia="Arial" w:hAnsi="Arial" w:cs="Arial"/>
                <w:color w:val="231F20"/>
                <w:spacing w:val="-3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pacing w:val="-1"/>
            <w:sz w:val="19"/>
            <w:szCs w:val="19"/>
            <w:u w:val="single"/>
            <w:rPrChange w:id="501" w:author="McMahon, Natasha" w:date="2020-03-10T13:34:00Z">
              <w:rPr>
                <w:rFonts w:ascii="Arial" w:eastAsia="Arial" w:hAnsi="Arial" w:cs="Arial"/>
                <w:color w:val="231F20"/>
                <w:spacing w:val="-1"/>
                <w:sz w:val="19"/>
                <w:szCs w:val="19"/>
              </w:rPr>
            </w:rPrChange>
          </w:rPr>
          <w:t>i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502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s</w:t>
        </w:r>
        <w:r w:rsidRPr="005E15CA" w:rsidDel="006676ED">
          <w:rPr>
            <w:rFonts w:ascii="Arial" w:eastAsia="Arial" w:hAnsi="Arial" w:cs="Arial"/>
            <w:b/>
            <w:color w:val="231F20"/>
            <w:spacing w:val="-7"/>
            <w:sz w:val="19"/>
            <w:szCs w:val="19"/>
            <w:u w:val="single"/>
            <w:rPrChange w:id="503" w:author="McMahon, Natasha" w:date="2020-03-10T13:34:00Z">
              <w:rPr>
                <w:rFonts w:ascii="Arial" w:eastAsia="Arial" w:hAnsi="Arial" w:cs="Arial"/>
                <w:color w:val="231F20"/>
                <w:spacing w:val="-7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pacing w:val="-1"/>
            <w:sz w:val="19"/>
            <w:szCs w:val="19"/>
            <w:u w:val="single"/>
            <w:rPrChange w:id="504" w:author="McMahon, Natasha" w:date="2020-03-10T13:34:00Z">
              <w:rPr>
                <w:rFonts w:ascii="Arial" w:eastAsia="Arial" w:hAnsi="Arial" w:cs="Arial"/>
                <w:color w:val="231F20"/>
                <w:spacing w:val="-1"/>
                <w:sz w:val="19"/>
                <w:szCs w:val="19"/>
              </w:rPr>
            </w:rPrChange>
          </w:rPr>
          <w:t>t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505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o</w:t>
        </w:r>
        <w:r w:rsidRPr="005E15CA" w:rsidDel="006676ED">
          <w:rPr>
            <w:rFonts w:ascii="Arial" w:eastAsia="Arial" w:hAnsi="Arial" w:cs="Arial"/>
            <w:b/>
            <w:color w:val="231F20"/>
            <w:spacing w:val="-7"/>
            <w:sz w:val="19"/>
            <w:szCs w:val="19"/>
            <w:u w:val="single"/>
            <w:rPrChange w:id="506" w:author="McMahon, Natasha" w:date="2020-03-10T13:34:00Z">
              <w:rPr>
                <w:rFonts w:ascii="Arial" w:eastAsia="Arial" w:hAnsi="Arial" w:cs="Arial"/>
                <w:color w:val="231F20"/>
                <w:spacing w:val="-7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pacing w:val="-1"/>
            <w:sz w:val="19"/>
            <w:szCs w:val="19"/>
            <w:u w:val="single"/>
            <w:rPrChange w:id="507" w:author="McMahon, Natasha" w:date="2020-03-10T13:34:00Z">
              <w:rPr>
                <w:rFonts w:ascii="Arial" w:eastAsia="Arial" w:hAnsi="Arial" w:cs="Arial"/>
                <w:color w:val="231F20"/>
                <w:spacing w:val="-1"/>
                <w:sz w:val="19"/>
                <w:szCs w:val="19"/>
              </w:rPr>
            </w:rPrChange>
          </w:rPr>
          <w:t>b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508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e</w:t>
        </w:r>
        <w:r w:rsidRPr="005E15CA" w:rsidDel="006676ED">
          <w:rPr>
            <w:rFonts w:ascii="Arial" w:eastAsia="Arial" w:hAnsi="Arial" w:cs="Arial"/>
            <w:b/>
            <w:color w:val="231F20"/>
            <w:spacing w:val="-21"/>
            <w:sz w:val="19"/>
            <w:szCs w:val="19"/>
            <w:u w:val="single"/>
            <w:rPrChange w:id="509" w:author="McMahon, Natasha" w:date="2020-03-10T13:34:00Z">
              <w:rPr>
                <w:rFonts w:ascii="Arial" w:eastAsia="Arial" w:hAnsi="Arial" w:cs="Arial"/>
                <w:color w:val="231F20"/>
                <w:spacing w:val="-21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pacing w:val="-1"/>
            <w:w w:val="93"/>
            <w:sz w:val="19"/>
            <w:szCs w:val="19"/>
            <w:u w:val="single"/>
            <w:rPrChange w:id="510" w:author="McMahon, Natasha" w:date="2020-03-10T13:34:00Z">
              <w:rPr>
                <w:rFonts w:ascii="Arial" w:eastAsia="Arial" w:hAnsi="Arial" w:cs="Arial"/>
                <w:color w:val="231F20"/>
                <w:spacing w:val="-1"/>
                <w:w w:val="93"/>
                <w:sz w:val="19"/>
                <w:szCs w:val="19"/>
              </w:rPr>
            </w:rPrChange>
          </w:rPr>
          <w:t>encourage</w:t>
        </w:r>
        <w:r w:rsidRPr="005E15CA" w:rsidDel="006676ED">
          <w:rPr>
            <w:rFonts w:ascii="Arial" w:eastAsia="Arial" w:hAnsi="Arial" w:cs="Arial"/>
            <w:b/>
            <w:color w:val="231F20"/>
            <w:w w:val="93"/>
            <w:sz w:val="19"/>
            <w:szCs w:val="19"/>
            <w:u w:val="single"/>
            <w:rPrChange w:id="511" w:author="McMahon, Natasha" w:date="2020-03-10T13:34:00Z">
              <w:rPr>
                <w:rFonts w:ascii="Arial" w:eastAsia="Arial" w:hAnsi="Arial" w:cs="Arial"/>
                <w:color w:val="231F20"/>
                <w:w w:val="93"/>
                <w:sz w:val="19"/>
                <w:szCs w:val="19"/>
              </w:rPr>
            </w:rPrChange>
          </w:rPr>
          <w:t>d</w:t>
        </w:r>
        <w:r w:rsidRPr="005E15CA" w:rsidDel="006676ED">
          <w:rPr>
            <w:rFonts w:ascii="Arial" w:eastAsia="Arial" w:hAnsi="Arial" w:cs="Arial"/>
            <w:b/>
            <w:color w:val="231F20"/>
            <w:spacing w:val="43"/>
            <w:w w:val="93"/>
            <w:sz w:val="19"/>
            <w:szCs w:val="19"/>
            <w:u w:val="single"/>
            <w:rPrChange w:id="512" w:author="McMahon, Natasha" w:date="2020-03-10T13:34:00Z">
              <w:rPr>
                <w:rFonts w:ascii="Arial" w:eastAsia="Arial" w:hAnsi="Arial" w:cs="Arial"/>
                <w:color w:val="231F20"/>
                <w:spacing w:val="43"/>
                <w:w w:val="93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pacing w:val="-1"/>
            <w:w w:val="93"/>
            <w:sz w:val="19"/>
            <w:szCs w:val="19"/>
            <w:u w:val="single"/>
            <w:rPrChange w:id="513" w:author="McMahon, Natasha" w:date="2020-03-10T13:34:00Z">
              <w:rPr>
                <w:rFonts w:ascii="Arial" w:eastAsia="Arial" w:hAnsi="Arial" w:cs="Arial"/>
                <w:color w:val="231F20"/>
                <w:spacing w:val="-1"/>
                <w:w w:val="93"/>
                <w:sz w:val="19"/>
                <w:szCs w:val="19"/>
              </w:rPr>
            </w:rPrChange>
          </w:rPr>
          <w:t>b</w:t>
        </w:r>
        <w:r w:rsidRPr="005E15CA" w:rsidDel="006676ED">
          <w:rPr>
            <w:rFonts w:ascii="Arial" w:eastAsia="Arial" w:hAnsi="Arial" w:cs="Arial"/>
            <w:b/>
            <w:color w:val="231F20"/>
            <w:w w:val="93"/>
            <w:sz w:val="19"/>
            <w:szCs w:val="19"/>
            <w:u w:val="single"/>
            <w:rPrChange w:id="514" w:author="McMahon, Natasha" w:date="2020-03-10T13:34:00Z">
              <w:rPr>
                <w:rFonts w:ascii="Arial" w:eastAsia="Arial" w:hAnsi="Arial" w:cs="Arial"/>
                <w:color w:val="231F20"/>
                <w:w w:val="93"/>
                <w:sz w:val="19"/>
                <w:szCs w:val="19"/>
              </w:rPr>
            </w:rPrChange>
          </w:rPr>
          <w:t>y</w:t>
        </w:r>
        <w:r w:rsidRPr="005E15CA" w:rsidDel="006676ED">
          <w:rPr>
            <w:rFonts w:ascii="Arial" w:eastAsia="Arial" w:hAnsi="Arial" w:cs="Arial"/>
            <w:b/>
            <w:color w:val="231F20"/>
            <w:spacing w:val="-10"/>
            <w:w w:val="93"/>
            <w:sz w:val="19"/>
            <w:szCs w:val="19"/>
            <w:u w:val="single"/>
            <w:rPrChange w:id="515" w:author="McMahon, Natasha" w:date="2020-03-10T13:34:00Z">
              <w:rPr>
                <w:rFonts w:ascii="Arial" w:eastAsia="Arial" w:hAnsi="Arial" w:cs="Arial"/>
                <w:color w:val="231F20"/>
                <w:spacing w:val="-10"/>
                <w:w w:val="93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pacing w:val="-1"/>
            <w:sz w:val="19"/>
            <w:szCs w:val="19"/>
            <w:u w:val="single"/>
            <w:rPrChange w:id="516" w:author="McMahon, Natasha" w:date="2020-03-10T13:34:00Z">
              <w:rPr>
                <w:rFonts w:ascii="Arial" w:eastAsia="Arial" w:hAnsi="Arial" w:cs="Arial"/>
                <w:color w:val="231F20"/>
                <w:spacing w:val="-1"/>
                <w:sz w:val="19"/>
                <w:szCs w:val="19"/>
              </w:rPr>
            </w:rPrChange>
          </w:rPr>
          <w:t>al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517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l</w:t>
        </w:r>
        <w:r w:rsidRPr="005E15CA" w:rsidDel="006676ED">
          <w:rPr>
            <w:rFonts w:ascii="Arial" w:eastAsia="Arial" w:hAnsi="Arial" w:cs="Arial"/>
            <w:b/>
            <w:color w:val="231F20"/>
            <w:spacing w:val="7"/>
            <w:sz w:val="19"/>
            <w:szCs w:val="19"/>
            <w:u w:val="single"/>
            <w:rPrChange w:id="518" w:author="McMahon, Natasha" w:date="2020-03-10T13:34:00Z">
              <w:rPr>
                <w:rFonts w:ascii="Arial" w:eastAsia="Arial" w:hAnsi="Arial" w:cs="Arial"/>
                <w:color w:val="231F20"/>
                <w:spacing w:val="7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pacing w:val="-1"/>
            <w:sz w:val="19"/>
            <w:szCs w:val="19"/>
            <w:u w:val="single"/>
            <w:rPrChange w:id="519" w:author="McMahon, Natasha" w:date="2020-03-10T13:34:00Z">
              <w:rPr>
                <w:rFonts w:ascii="Arial" w:eastAsia="Arial" w:hAnsi="Arial" w:cs="Arial"/>
                <w:color w:val="231F20"/>
                <w:spacing w:val="-1"/>
                <w:sz w:val="19"/>
                <w:szCs w:val="19"/>
              </w:rPr>
            </w:rPrChange>
          </w:rPr>
          <w:t>competen</w:t>
        </w:r>
        <w:r w:rsidRPr="005E15CA" w:rsidDel="006676ED">
          <w:rPr>
            <w:rFonts w:ascii="Arial" w:eastAsia="Arial" w:hAnsi="Arial" w:cs="Arial"/>
            <w:b/>
            <w:color w:val="231F20"/>
            <w:sz w:val="19"/>
            <w:szCs w:val="19"/>
            <w:u w:val="single"/>
            <w:rPrChange w:id="520" w:author="McMahon, Natasha" w:date="2020-03-10T13:34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t</w:t>
        </w:r>
        <w:r w:rsidRPr="005E15CA" w:rsidDel="006676ED">
          <w:rPr>
            <w:rFonts w:ascii="Arial" w:eastAsia="Arial" w:hAnsi="Arial" w:cs="Arial"/>
            <w:b/>
            <w:color w:val="231F20"/>
            <w:spacing w:val="-10"/>
            <w:sz w:val="19"/>
            <w:szCs w:val="19"/>
            <w:u w:val="single"/>
            <w:rPrChange w:id="521" w:author="McMahon, Natasha" w:date="2020-03-10T13:34:00Z">
              <w:rPr>
                <w:rFonts w:ascii="Arial" w:eastAsia="Arial" w:hAnsi="Arial" w:cs="Arial"/>
                <w:color w:val="231F20"/>
                <w:spacing w:val="-10"/>
                <w:sz w:val="19"/>
                <w:szCs w:val="19"/>
              </w:rPr>
            </w:rPrChange>
          </w:rPr>
          <w:t xml:space="preserve"> </w:t>
        </w:r>
        <w:r w:rsidRPr="005E15CA" w:rsidDel="006676ED">
          <w:rPr>
            <w:rFonts w:ascii="Arial" w:eastAsia="Arial" w:hAnsi="Arial" w:cs="Arial"/>
            <w:b/>
            <w:color w:val="231F20"/>
            <w:spacing w:val="-1"/>
            <w:w w:val="105"/>
            <w:sz w:val="19"/>
            <w:szCs w:val="19"/>
            <w:u w:val="single"/>
            <w:rPrChange w:id="522" w:author="McMahon, Natasha" w:date="2020-03-10T13:34:00Z">
              <w:rPr>
                <w:rFonts w:ascii="Arial" w:eastAsia="Arial" w:hAnsi="Arial" w:cs="Arial"/>
                <w:color w:val="231F20"/>
                <w:spacing w:val="-1"/>
                <w:w w:val="105"/>
                <w:sz w:val="19"/>
                <w:szCs w:val="19"/>
              </w:rPr>
            </w:rPrChange>
          </w:rPr>
          <w:t xml:space="preserve">maritime </w:t>
        </w:r>
        <w:r w:rsidRPr="005E15CA" w:rsidDel="006676ED">
          <w:rPr>
            <w:rFonts w:ascii="Arial" w:eastAsia="Arial" w:hAnsi="Arial" w:cs="Arial"/>
            <w:b/>
            <w:color w:val="231F20"/>
            <w:w w:val="102"/>
            <w:sz w:val="19"/>
            <w:szCs w:val="19"/>
            <w:u w:val="single"/>
            <w:rPrChange w:id="523" w:author="McMahon, Natasha" w:date="2020-03-10T13:34:00Z">
              <w:rPr>
                <w:rFonts w:ascii="Arial" w:eastAsia="Arial" w:hAnsi="Arial" w:cs="Arial"/>
                <w:color w:val="231F20"/>
                <w:w w:val="102"/>
                <w:sz w:val="19"/>
                <w:szCs w:val="19"/>
              </w:rPr>
            </w:rPrChange>
          </w:rPr>
          <w:t>authorities.</w:t>
        </w:r>
      </w:moveFrom>
    </w:p>
    <w:moveFromRangeEnd w:id="418"/>
    <w:p w14:paraId="05CDCEC4" w14:textId="77777777" w:rsidR="00011381" w:rsidRPr="005E15CA" w:rsidRDefault="00CB12F6" w:rsidP="0079499E">
      <w:pPr>
        <w:spacing w:line="276" w:lineRule="auto"/>
        <w:rPr>
          <w:ins w:id="524" w:author="McMahon, Natasha" w:date="2020-03-10T11:43:00Z"/>
          <w:rFonts w:ascii="Calibri" w:eastAsia="Calibri" w:hAnsi="Calibri" w:cs="Times New Roman"/>
          <w:b/>
          <w:sz w:val="22"/>
          <w:u w:val="single"/>
          <w:rPrChange w:id="525" w:author="McMahon, Natasha" w:date="2020-03-10T13:34:00Z">
            <w:rPr>
              <w:ins w:id="526" w:author="McMahon, Natasha" w:date="2020-03-10T11:43:00Z"/>
              <w:rFonts w:ascii="Calibri" w:eastAsia="Calibri" w:hAnsi="Calibri" w:cs="Times New Roman"/>
              <w:sz w:val="22"/>
            </w:rPr>
          </w:rPrChange>
        </w:rPr>
      </w:pPr>
      <w:ins w:id="527" w:author="McMahon, Natasha" w:date="2020-03-10T11:43:00Z">
        <w:r w:rsidRPr="005E15CA">
          <w:rPr>
            <w:rFonts w:ascii="Calibri" w:eastAsia="Calibri" w:hAnsi="Calibri" w:cs="Times New Roman"/>
            <w:b/>
            <w:sz w:val="22"/>
            <w:u w:val="single"/>
            <w:rPrChange w:id="528" w:author="McMahon, Natasha" w:date="2020-03-10T13:34:00Z">
              <w:rPr>
                <w:rFonts w:ascii="Calibri" w:eastAsia="Calibri" w:hAnsi="Calibri" w:cs="Times New Roman"/>
                <w:sz w:val="22"/>
              </w:rPr>
            </w:rPrChange>
          </w:rPr>
          <w:t>Evolution</w:t>
        </w:r>
        <w:r w:rsidR="00011381" w:rsidRPr="005E15CA">
          <w:rPr>
            <w:rFonts w:ascii="Calibri" w:eastAsia="Calibri" w:hAnsi="Calibri" w:cs="Times New Roman"/>
            <w:b/>
            <w:sz w:val="22"/>
            <w:u w:val="single"/>
            <w:rPrChange w:id="529" w:author="McMahon, Natasha" w:date="2020-03-10T13:34:00Z">
              <w:rPr>
                <w:rFonts w:ascii="Calibri" w:eastAsia="Calibri" w:hAnsi="Calibri" w:cs="Times New Roman"/>
                <w:sz w:val="22"/>
              </w:rPr>
            </w:rPrChange>
          </w:rPr>
          <w:t xml:space="preserve"> </w:t>
        </w:r>
      </w:ins>
      <w:ins w:id="530" w:author="McMahon, Natasha" w:date="2020-03-10T11:55:00Z">
        <w:r w:rsidRPr="005E15CA">
          <w:rPr>
            <w:rFonts w:ascii="Calibri" w:eastAsia="Calibri" w:hAnsi="Calibri" w:cs="Times New Roman"/>
            <w:b/>
            <w:sz w:val="22"/>
            <w:u w:val="single"/>
            <w:rPrChange w:id="531" w:author="McMahon, Natasha" w:date="2020-03-10T13:34:00Z">
              <w:rPr>
                <w:rFonts w:ascii="Calibri" w:eastAsia="Calibri" w:hAnsi="Calibri" w:cs="Times New Roman"/>
                <w:sz w:val="22"/>
              </w:rPr>
            </w:rPrChange>
          </w:rPr>
          <w:t>of the MBS</w:t>
        </w:r>
      </w:ins>
    </w:p>
    <w:p w14:paraId="4381E741" w14:textId="77777777" w:rsidR="00011381" w:rsidRDefault="00011381" w:rsidP="0079499E">
      <w:pPr>
        <w:spacing w:line="276" w:lineRule="auto"/>
        <w:rPr>
          <w:ins w:id="532" w:author="McMahon, Natasha" w:date="2020-03-10T11:55:00Z"/>
          <w:rFonts w:ascii="Calibri" w:eastAsia="Calibri" w:hAnsi="Calibri" w:cs="Times New Roman"/>
          <w:sz w:val="22"/>
        </w:rPr>
      </w:pPr>
    </w:p>
    <w:p w14:paraId="69918F56" w14:textId="77777777" w:rsidR="00274D5F" w:rsidRDefault="00CB12F6">
      <w:pPr>
        <w:spacing w:line="276" w:lineRule="auto"/>
        <w:rPr>
          <w:ins w:id="533" w:author="McMahon, Natasha" w:date="2020-03-11T08:42:00Z"/>
          <w:rFonts w:ascii="Arial" w:eastAsia="Arial" w:hAnsi="Arial" w:cs="Arial"/>
          <w:color w:val="231F20"/>
          <w:sz w:val="19"/>
          <w:szCs w:val="19"/>
        </w:rPr>
        <w:pPrChange w:id="534" w:author="McMahon, Natasha" w:date="2020-03-10T13:34:00Z">
          <w:pPr>
            <w:widowControl w:val="0"/>
            <w:spacing w:line="150" w:lineRule="exact"/>
          </w:pPr>
        </w:pPrChange>
      </w:pPr>
      <w:ins w:id="535" w:author="McMahon, Natasha" w:date="2020-03-10T11:56:00Z">
        <w:r>
          <w:rPr>
            <w:rFonts w:ascii="Arial" w:eastAsia="Arial" w:hAnsi="Arial" w:cs="Arial"/>
            <w:color w:val="231F20"/>
            <w:sz w:val="19"/>
            <w:szCs w:val="19"/>
          </w:rPr>
          <w:t>The</w:t>
        </w:r>
        <w:r>
          <w:rPr>
            <w:rFonts w:ascii="Arial" w:eastAsia="Arial" w:hAnsi="Arial" w:cs="Arial"/>
            <w:color w:val="231F20"/>
            <w:spacing w:val="-10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most</w:t>
        </w:r>
        <w:r>
          <w:rPr>
            <w:rFonts w:ascii="Arial" w:eastAsia="Arial" w:hAnsi="Arial" w:cs="Arial"/>
            <w:color w:val="231F20"/>
            <w:spacing w:val="18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significant</w:t>
        </w:r>
        <w:r>
          <w:rPr>
            <w:rFonts w:ascii="Arial" w:eastAsia="Arial" w:hAnsi="Arial" w:cs="Arial"/>
            <w:color w:val="231F20"/>
            <w:spacing w:val="18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changes</w:t>
        </w:r>
        <w:r>
          <w:rPr>
            <w:rFonts w:ascii="Arial" w:eastAsia="Arial" w:hAnsi="Arial" w:cs="Arial"/>
            <w:color w:val="231F20"/>
            <w:spacing w:val="-12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in</w:t>
        </w:r>
        <w:r>
          <w:rPr>
            <w:rFonts w:ascii="Arial" w:eastAsia="Arial" w:hAnsi="Arial" w:cs="Arial"/>
            <w:color w:val="231F20"/>
            <w:spacing w:val="1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the</w:t>
        </w:r>
        <w:r>
          <w:rPr>
            <w:rFonts w:ascii="Arial" w:eastAsia="Arial" w:hAnsi="Arial" w:cs="Arial"/>
            <w:color w:val="231F20"/>
            <w:spacing w:val="1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w w:val="92"/>
            <w:sz w:val="19"/>
            <w:szCs w:val="19"/>
          </w:rPr>
          <w:t>2010</w:t>
        </w:r>
        <w:r>
          <w:rPr>
            <w:rFonts w:ascii="Arial" w:eastAsia="Arial" w:hAnsi="Arial" w:cs="Arial"/>
            <w:color w:val="231F20"/>
            <w:spacing w:val="14"/>
            <w:w w:val="92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revision</w:t>
        </w:r>
        <w:r>
          <w:rPr>
            <w:rFonts w:ascii="Arial" w:eastAsia="Arial" w:hAnsi="Arial" w:cs="Arial"/>
            <w:color w:val="231F20"/>
            <w:spacing w:val="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are the</w:t>
        </w:r>
        <w:r>
          <w:rPr>
            <w:rFonts w:ascii="Arial" w:eastAsia="Arial" w:hAnsi="Arial" w:cs="Arial"/>
            <w:color w:val="231F20"/>
            <w:spacing w:val="32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inclusion</w:t>
        </w:r>
        <w:r>
          <w:rPr>
            <w:rFonts w:ascii="Arial" w:eastAsia="Arial" w:hAnsi="Arial" w:cs="Arial"/>
            <w:color w:val="231F20"/>
            <w:spacing w:val="37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of</w:t>
        </w:r>
        <w:r>
          <w:rPr>
            <w:rFonts w:ascii="Arial" w:eastAsia="Arial" w:hAnsi="Arial" w:cs="Arial"/>
            <w:color w:val="231F20"/>
            <w:spacing w:val="28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marine aids to navigation</w:t>
        </w:r>
        <w:r>
          <w:rPr>
            <w:rFonts w:ascii="Arial" w:eastAsia="Arial" w:hAnsi="Arial" w:cs="Arial"/>
            <w:color w:val="231F20"/>
            <w:spacing w:val="1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used</w:t>
        </w:r>
        <w:r>
          <w:rPr>
            <w:rFonts w:ascii="Arial" w:eastAsia="Arial" w:hAnsi="Arial" w:cs="Arial"/>
            <w:color w:val="231F20"/>
            <w:spacing w:val="17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for</w:t>
        </w:r>
        <w:r>
          <w:rPr>
            <w:rFonts w:ascii="Arial" w:eastAsia="Arial" w:hAnsi="Arial" w:cs="Arial"/>
            <w:color w:val="231F20"/>
            <w:spacing w:val="4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w w:val="103"/>
            <w:sz w:val="19"/>
            <w:szCs w:val="19"/>
          </w:rPr>
          <w:t xml:space="preserve">marking </w:t>
        </w:r>
        <w:r>
          <w:rPr>
            <w:rFonts w:ascii="Arial" w:eastAsia="Arial" w:hAnsi="Arial" w:cs="Arial"/>
            <w:color w:val="231F20"/>
            <w:spacing w:val="1"/>
            <w:sz w:val="19"/>
            <w:szCs w:val="19"/>
          </w:rPr>
          <w:t>recommende</w:t>
        </w:r>
        <w:r>
          <w:rPr>
            <w:rFonts w:ascii="Arial" w:eastAsia="Arial" w:hAnsi="Arial" w:cs="Arial"/>
            <w:color w:val="231F20"/>
            <w:sz w:val="19"/>
            <w:szCs w:val="19"/>
          </w:rPr>
          <w:t>d</w:t>
        </w:r>
        <w:r>
          <w:rPr>
            <w:rFonts w:ascii="Arial" w:eastAsia="Arial" w:hAnsi="Arial" w:cs="Arial"/>
            <w:color w:val="231F20"/>
            <w:spacing w:val="2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1"/>
            <w:sz w:val="19"/>
            <w:szCs w:val="19"/>
          </w:rPr>
          <w:t>b</w:t>
        </w:r>
        <w:r>
          <w:rPr>
            <w:rFonts w:ascii="Arial" w:eastAsia="Arial" w:hAnsi="Arial" w:cs="Arial"/>
            <w:color w:val="231F20"/>
            <w:sz w:val="19"/>
            <w:szCs w:val="19"/>
          </w:rPr>
          <w:t>y</w:t>
        </w:r>
        <w:r>
          <w:rPr>
            <w:rFonts w:ascii="Arial" w:eastAsia="Arial" w:hAnsi="Arial" w:cs="Arial"/>
            <w:color w:val="231F20"/>
            <w:spacing w:val="7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1"/>
            <w:sz w:val="19"/>
            <w:szCs w:val="19"/>
          </w:rPr>
          <w:t>IAL</w:t>
        </w:r>
        <w:r>
          <w:rPr>
            <w:rFonts w:ascii="Arial" w:eastAsia="Arial" w:hAnsi="Arial" w:cs="Arial"/>
            <w:color w:val="231F20"/>
            <w:sz w:val="19"/>
            <w:szCs w:val="19"/>
          </w:rPr>
          <w:t xml:space="preserve">A </w:t>
        </w:r>
        <w:r>
          <w:rPr>
            <w:rFonts w:ascii="Arial" w:eastAsia="Arial" w:hAnsi="Arial" w:cs="Arial"/>
            <w:color w:val="231F20"/>
            <w:spacing w:val="1"/>
            <w:sz w:val="19"/>
            <w:szCs w:val="19"/>
          </w:rPr>
          <w:t>tha</w:t>
        </w:r>
        <w:r>
          <w:rPr>
            <w:rFonts w:ascii="Arial" w:eastAsia="Arial" w:hAnsi="Arial" w:cs="Arial"/>
            <w:color w:val="231F20"/>
            <w:sz w:val="19"/>
            <w:szCs w:val="19"/>
          </w:rPr>
          <w:t>t</w:t>
        </w:r>
        <w:r>
          <w:rPr>
            <w:rFonts w:ascii="Arial" w:eastAsia="Arial" w:hAnsi="Arial" w:cs="Arial"/>
            <w:color w:val="231F20"/>
            <w:spacing w:val="3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1"/>
            <w:sz w:val="19"/>
            <w:szCs w:val="19"/>
          </w:rPr>
          <w:t>ar</w:t>
        </w:r>
        <w:r>
          <w:rPr>
            <w:rFonts w:ascii="Arial" w:eastAsia="Arial" w:hAnsi="Arial" w:cs="Arial"/>
            <w:color w:val="231F20"/>
            <w:sz w:val="19"/>
            <w:szCs w:val="19"/>
          </w:rPr>
          <w:t>e</w:t>
        </w:r>
        <w:r>
          <w:rPr>
            <w:rFonts w:ascii="Arial" w:eastAsia="Arial" w:hAnsi="Arial" w:cs="Arial"/>
            <w:color w:val="231F20"/>
            <w:spacing w:val="2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1"/>
            <w:sz w:val="19"/>
            <w:szCs w:val="19"/>
          </w:rPr>
          <w:t>additiona</w:t>
        </w:r>
        <w:r>
          <w:rPr>
            <w:rFonts w:ascii="Arial" w:eastAsia="Arial" w:hAnsi="Arial" w:cs="Arial"/>
            <w:color w:val="231F20"/>
            <w:sz w:val="19"/>
            <w:szCs w:val="19"/>
          </w:rPr>
          <w:t>l</w:t>
        </w:r>
        <w:r>
          <w:rPr>
            <w:rFonts w:ascii="Arial" w:eastAsia="Arial" w:hAnsi="Arial" w:cs="Arial"/>
            <w:color w:val="231F20"/>
            <w:spacing w:val="2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1"/>
            <w:sz w:val="19"/>
            <w:szCs w:val="19"/>
          </w:rPr>
          <w:t>t</w:t>
        </w:r>
        <w:r>
          <w:rPr>
            <w:rFonts w:ascii="Arial" w:eastAsia="Arial" w:hAnsi="Arial" w:cs="Arial"/>
            <w:color w:val="231F20"/>
            <w:sz w:val="19"/>
            <w:szCs w:val="19"/>
          </w:rPr>
          <w:t>o</w:t>
        </w:r>
        <w:r>
          <w:rPr>
            <w:rFonts w:ascii="Arial" w:eastAsia="Arial" w:hAnsi="Arial" w:cs="Arial"/>
            <w:color w:val="231F20"/>
            <w:spacing w:val="28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1"/>
            <w:w w:val="101"/>
            <w:sz w:val="19"/>
            <w:szCs w:val="19"/>
          </w:rPr>
          <w:t xml:space="preserve">the </w:t>
        </w:r>
        <w:r>
          <w:rPr>
            <w:rFonts w:ascii="Arial" w:eastAsia="Arial" w:hAnsi="Arial" w:cs="Arial"/>
            <w:color w:val="231F20"/>
            <w:sz w:val="19"/>
            <w:szCs w:val="19"/>
          </w:rPr>
          <w:t>floating</w:t>
        </w:r>
        <w:r>
          <w:rPr>
            <w:rFonts w:ascii="Arial" w:eastAsia="Arial" w:hAnsi="Arial" w:cs="Arial"/>
            <w:color w:val="231F20"/>
            <w:spacing w:val="3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w w:val="94"/>
            <w:sz w:val="19"/>
            <w:szCs w:val="19"/>
          </w:rPr>
          <w:t>buoyage</w:t>
        </w:r>
        <w:r>
          <w:rPr>
            <w:rFonts w:ascii="Arial" w:eastAsia="Arial" w:hAnsi="Arial" w:cs="Arial"/>
            <w:color w:val="231F20"/>
            <w:spacing w:val="25"/>
            <w:w w:val="9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system</w:t>
        </w:r>
        <w:r>
          <w:rPr>
            <w:rFonts w:ascii="Arial" w:eastAsia="Arial" w:hAnsi="Arial" w:cs="Arial"/>
            <w:color w:val="231F20"/>
            <w:spacing w:val="16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previously</w:t>
        </w:r>
        <w:r>
          <w:rPr>
            <w:rFonts w:ascii="Arial" w:eastAsia="Arial" w:hAnsi="Arial" w:cs="Arial"/>
            <w:color w:val="231F20"/>
            <w:spacing w:val="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 xml:space="preserve">included. </w:t>
        </w:r>
        <w:r>
          <w:rPr>
            <w:rFonts w:ascii="Arial" w:eastAsia="Arial" w:hAnsi="Arial" w:cs="Arial"/>
            <w:color w:val="231F20"/>
            <w:spacing w:val="4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This</w:t>
        </w:r>
        <w:r>
          <w:rPr>
            <w:rFonts w:ascii="Arial" w:eastAsia="Arial" w:hAnsi="Arial" w:cs="Arial"/>
            <w:color w:val="231F20"/>
            <w:spacing w:val="11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w w:val="102"/>
            <w:sz w:val="19"/>
            <w:szCs w:val="19"/>
          </w:rPr>
          <w:t xml:space="preserve">is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aimed</w:t>
        </w:r>
        <w:r>
          <w:rPr>
            <w:rFonts w:ascii="Arial" w:eastAsia="Arial" w:hAnsi="Arial" w:cs="Arial"/>
            <w:color w:val="231F20"/>
            <w:spacing w:val="-1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at</w:t>
        </w:r>
        <w:r>
          <w:rPr>
            <w:rFonts w:ascii="Arial" w:eastAsia="Arial" w:hAnsi="Arial" w:cs="Arial"/>
            <w:color w:val="231F20"/>
            <w:spacing w:val="-8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providing</w:t>
        </w:r>
        <w:r>
          <w:rPr>
            <w:rFonts w:ascii="Arial" w:eastAsia="Arial" w:hAnsi="Arial" w:cs="Arial"/>
            <w:color w:val="231F20"/>
            <w:spacing w:val="-18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a</w:t>
        </w:r>
        <w:r>
          <w:rPr>
            <w:rFonts w:ascii="Arial" w:eastAsia="Arial" w:hAnsi="Arial" w:cs="Arial"/>
            <w:color w:val="231F20"/>
            <w:spacing w:val="-16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more</w:t>
        </w:r>
        <w:r>
          <w:rPr>
            <w:rFonts w:ascii="Arial" w:eastAsia="Arial" w:hAnsi="Arial" w:cs="Arial"/>
            <w:color w:val="231F20"/>
            <w:spacing w:val="-1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complete</w:t>
        </w:r>
        <w:r>
          <w:rPr>
            <w:rFonts w:ascii="Arial" w:eastAsia="Arial" w:hAnsi="Arial" w:cs="Arial"/>
            <w:color w:val="231F20"/>
            <w:spacing w:val="-10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description</w:t>
        </w:r>
        <w:r>
          <w:rPr>
            <w:rFonts w:ascii="Arial" w:eastAsia="Arial" w:hAnsi="Arial" w:cs="Arial"/>
            <w:color w:val="231F20"/>
            <w:spacing w:val="-1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of</w:t>
        </w:r>
        <w:r>
          <w:rPr>
            <w:rFonts w:ascii="Arial" w:eastAsia="Arial" w:hAnsi="Arial" w:cs="Arial"/>
            <w:color w:val="231F20"/>
            <w:spacing w:val="-12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marine aids to navigation that</w:t>
        </w:r>
        <w:r>
          <w:rPr>
            <w:rFonts w:ascii="Arial" w:eastAsia="Arial" w:hAnsi="Arial" w:cs="Arial"/>
            <w:color w:val="231F20"/>
            <w:spacing w:val="27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may</w:t>
        </w:r>
        <w:r>
          <w:rPr>
            <w:rFonts w:ascii="Arial" w:eastAsia="Arial" w:hAnsi="Arial" w:cs="Arial"/>
            <w:color w:val="231F20"/>
            <w:spacing w:val="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be</w:t>
        </w:r>
        <w:r>
          <w:rPr>
            <w:rFonts w:ascii="Arial" w:eastAsia="Arial" w:hAnsi="Arial" w:cs="Arial"/>
            <w:color w:val="231F20"/>
            <w:spacing w:val="7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used.  It</w:t>
        </w:r>
        <w:r>
          <w:rPr>
            <w:rFonts w:ascii="Arial" w:eastAsia="Arial" w:hAnsi="Arial" w:cs="Arial"/>
            <w:color w:val="231F20"/>
            <w:spacing w:val="2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includes</w:t>
        </w:r>
        <w:r>
          <w:rPr>
            <w:rFonts w:ascii="Arial" w:eastAsia="Arial" w:hAnsi="Arial" w:cs="Arial"/>
            <w:color w:val="231F20"/>
            <w:spacing w:val="17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descriptions</w:t>
        </w:r>
        <w:r>
          <w:rPr>
            <w:rFonts w:ascii="Arial" w:eastAsia="Arial" w:hAnsi="Arial" w:cs="Arial"/>
            <w:color w:val="231F20"/>
            <w:spacing w:val="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z w:val="19"/>
            <w:szCs w:val="19"/>
          </w:rPr>
          <w:t>of</w:t>
        </w:r>
        <w:r>
          <w:rPr>
            <w:rFonts w:ascii="Arial" w:eastAsia="Arial" w:hAnsi="Arial" w:cs="Arial"/>
            <w:color w:val="231F20"/>
            <w:spacing w:val="-8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w w:val="102"/>
            <w:sz w:val="19"/>
            <w:szCs w:val="19"/>
          </w:rPr>
          <w:t xml:space="preserve">other </w:t>
        </w:r>
        <w:r>
          <w:rPr>
            <w:rFonts w:ascii="Arial" w:eastAsia="Arial" w:hAnsi="Arial" w:cs="Arial"/>
            <w:color w:val="231F20"/>
            <w:spacing w:val="3"/>
            <w:sz w:val="19"/>
            <w:szCs w:val="19"/>
          </w:rPr>
          <w:t>marine aids to navigation</w:t>
        </w:r>
        <w:r>
          <w:rPr>
            <w:rFonts w:ascii="Arial" w:eastAsia="Arial" w:hAnsi="Arial" w:cs="Arial"/>
            <w:color w:val="231F20"/>
            <w:w w:val="94"/>
            <w:sz w:val="19"/>
            <w:szCs w:val="19"/>
          </w:rPr>
          <w:t>,</w:t>
        </w:r>
        <w:r>
          <w:rPr>
            <w:rFonts w:ascii="Arial" w:eastAsia="Arial" w:hAnsi="Arial" w:cs="Arial"/>
            <w:color w:val="231F20"/>
            <w:spacing w:val="-4"/>
            <w:w w:val="94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-3"/>
            <w:sz w:val="19"/>
            <w:szCs w:val="19"/>
          </w:rPr>
          <w:t>an</w:t>
        </w:r>
        <w:r>
          <w:rPr>
            <w:rFonts w:ascii="Arial" w:eastAsia="Arial" w:hAnsi="Arial" w:cs="Arial"/>
            <w:color w:val="231F20"/>
            <w:sz w:val="19"/>
            <w:szCs w:val="19"/>
          </w:rPr>
          <w:t>d</w:t>
        </w:r>
        <w:r>
          <w:rPr>
            <w:rFonts w:ascii="Arial" w:eastAsia="Arial" w:hAnsi="Arial" w:cs="Arial"/>
            <w:color w:val="231F20"/>
            <w:spacing w:val="-20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-3"/>
            <w:sz w:val="19"/>
            <w:szCs w:val="19"/>
          </w:rPr>
          <w:t>th</w:t>
        </w:r>
        <w:r>
          <w:rPr>
            <w:rFonts w:ascii="Arial" w:eastAsia="Arial" w:hAnsi="Arial" w:cs="Arial"/>
            <w:color w:val="231F20"/>
            <w:sz w:val="19"/>
            <w:szCs w:val="19"/>
          </w:rPr>
          <w:t>e</w:t>
        </w:r>
        <w:r>
          <w:rPr>
            <w:rFonts w:ascii="Arial" w:eastAsia="Arial" w:hAnsi="Arial" w:cs="Arial"/>
            <w:color w:val="231F20"/>
            <w:spacing w:val="-8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-3"/>
            <w:sz w:val="19"/>
            <w:szCs w:val="19"/>
          </w:rPr>
          <w:t>integratio</w:t>
        </w:r>
        <w:r>
          <w:rPr>
            <w:rFonts w:ascii="Arial" w:eastAsia="Arial" w:hAnsi="Arial" w:cs="Arial"/>
            <w:color w:val="231F20"/>
            <w:sz w:val="19"/>
            <w:szCs w:val="19"/>
          </w:rPr>
          <w:t>n</w:t>
        </w:r>
        <w:r>
          <w:rPr>
            <w:rFonts w:ascii="Arial" w:eastAsia="Arial" w:hAnsi="Arial" w:cs="Arial"/>
            <w:color w:val="231F20"/>
            <w:spacing w:val="7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-3"/>
            <w:sz w:val="19"/>
            <w:szCs w:val="19"/>
          </w:rPr>
          <w:t>o</w:t>
        </w:r>
        <w:r>
          <w:rPr>
            <w:rFonts w:ascii="Arial" w:eastAsia="Arial" w:hAnsi="Arial" w:cs="Arial"/>
            <w:color w:val="231F20"/>
            <w:sz w:val="19"/>
            <w:szCs w:val="19"/>
          </w:rPr>
          <w:t>f</w:t>
        </w:r>
        <w:r>
          <w:rPr>
            <w:rFonts w:ascii="Arial" w:eastAsia="Arial" w:hAnsi="Arial" w:cs="Arial"/>
            <w:color w:val="231F20"/>
            <w:spacing w:val="-13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-3"/>
            <w:sz w:val="19"/>
            <w:szCs w:val="19"/>
          </w:rPr>
          <w:t>electroni</w:t>
        </w:r>
        <w:r>
          <w:rPr>
            <w:rFonts w:ascii="Arial" w:eastAsia="Arial" w:hAnsi="Arial" w:cs="Arial"/>
            <w:color w:val="231F20"/>
            <w:sz w:val="19"/>
            <w:szCs w:val="19"/>
          </w:rPr>
          <w:t>c</w:t>
        </w:r>
      </w:ins>
      <w:ins w:id="536" w:author="McMahon, Natasha" w:date="2020-03-11T08:17:00Z">
        <w:r w:rsidR="000D5705">
          <w:rPr>
            <w:rFonts w:ascii="Arial" w:eastAsia="Arial" w:hAnsi="Arial" w:cs="Arial"/>
            <w:color w:val="231F20"/>
            <w:sz w:val="19"/>
            <w:szCs w:val="19"/>
          </w:rPr>
          <w:t xml:space="preserve"> and mobile</w:t>
        </w:r>
      </w:ins>
      <w:ins w:id="537" w:author="McMahon, Natasha" w:date="2020-03-10T11:56:00Z">
        <w:r>
          <w:rPr>
            <w:rFonts w:ascii="Arial" w:eastAsia="Arial" w:hAnsi="Arial" w:cs="Arial"/>
            <w:color w:val="231F20"/>
            <w:spacing w:val="5"/>
            <w:sz w:val="19"/>
            <w:szCs w:val="19"/>
          </w:rPr>
          <w:t xml:space="preserve"> </w:t>
        </w:r>
        <w:r>
          <w:rPr>
            <w:rFonts w:ascii="Arial" w:eastAsia="Arial" w:hAnsi="Arial" w:cs="Arial"/>
            <w:color w:val="231F20"/>
            <w:spacing w:val="-3"/>
            <w:sz w:val="19"/>
            <w:szCs w:val="19"/>
          </w:rPr>
          <w:t>mark</w:t>
        </w:r>
        <w:r>
          <w:rPr>
            <w:rFonts w:ascii="Arial" w:eastAsia="Arial" w:hAnsi="Arial" w:cs="Arial"/>
            <w:color w:val="231F20"/>
            <w:sz w:val="19"/>
            <w:szCs w:val="19"/>
          </w:rPr>
          <w:t>s</w:t>
        </w:r>
      </w:ins>
      <w:ins w:id="538" w:author="McMahon, Natasha" w:date="2020-03-10T14:23:00Z">
        <w:r w:rsidR="001A3395">
          <w:rPr>
            <w:rFonts w:ascii="Arial" w:eastAsia="Arial" w:hAnsi="Arial" w:cs="Arial"/>
            <w:color w:val="231F20"/>
            <w:sz w:val="19"/>
            <w:szCs w:val="19"/>
          </w:rPr>
          <w:t>.</w:t>
        </w:r>
      </w:ins>
    </w:p>
    <w:p w14:paraId="1034D792" w14:textId="77777777" w:rsidR="00712E52" w:rsidRDefault="00712E52">
      <w:pPr>
        <w:spacing w:line="276" w:lineRule="auto"/>
        <w:rPr>
          <w:ins w:id="539" w:author="McMahon, Natasha" w:date="2020-03-11T08:42:00Z"/>
          <w:rFonts w:ascii="Arial" w:eastAsia="Arial" w:hAnsi="Arial" w:cs="Arial"/>
          <w:color w:val="231F20"/>
          <w:sz w:val="19"/>
          <w:szCs w:val="19"/>
        </w:rPr>
        <w:pPrChange w:id="540" w:author="McMahon, Natasha" w:date="2020-03-10T13:34:00Z">
          <w:pPr>
            <w:widowControl w:val="0"/>
            <w:spacing w:line="150" w:lineRule="exact"/>
          </w:pPr>
        </w:pPrChange>
      </w:pPr>
    </w:p>
    <w:p w14:paraId="563EC325" w14:textId="77777777" w:rsidR="00712E52" w:rsidRDefault="00712E52">
      <w:pPr>
        <w:spacing w:line="276" w:lineRule="auto"/>
        <w:rPr>
          <w:ins w:id="541" w:author="McMahon, Natasha" w:date="2020-03-11T08:35:00Z"/>
          <w:rFonts w:ascii="Arial" w:eastAsia="Arial" w:hAnsi="Arial" w:cs="Arial"/>
          <w:color w:val="231F20"/>
          <w:sz w:val="19"/>
          <w:szCs w:val="19"/>
        </w:rPr>
        <w:pPrChange w:id="542" w:author="McMahon, Natasha" w:date="2020-03-10T13:34:00Z">
          <w:pPr>
            <w:widowControl w:val="0"/>
            <w:spacing w:line="150" w:lineRule="exact"/>
          </w:pPr>
        </w:pPrChange>
      </w:pPr>
      <w:ins w:id="543" w:author="McMahon, Natasha" w:date="2020-03-11T08:43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Historically the MBS referred to buoys, the physical asset, it should be noted that this document describes </w:t>
        </w:r>
      </w:ins>
      <w:ins w:id="544" w:author="McMahon, Natasha" w:date="2020-03-11T08:44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a system of </w:t>
        </w:r>
      </w:ins>
      <w:ins w:id="545" w:author="McMahon, Natasha" w:date="2020-03-11T08:43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“marks” that can be </w:t>
        </w:r>
      </w:ins>
      <w:ins w:id="546" w:author="McMahon, Natasha" w:date="2020-03-11T08:44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provided </w:t>
        </w:r>
      </w:ins>
      <w:ins w:id="547" w:author="McMahon, Natasha" w:date="2020-03-11T08:43:00Z">
        <w:r>
          <w:rPr>
            <w:rFonts w:ascii="Arial" w:eastAsia="Arial" w:hAnsi="Arial" w:cs="Arial"/>
            <w:color w:val="231F20"/>
            <w:sz w:val="19"/>
            <w:szCs w:val="19"/>
          </w:rPr>
          <w:t>in a physical</w:t>
        </w:r>
      </w:ins>
      <w:ins w:id="548" w:author="McMahon, Natasha" w:date="2020-03-11T08:46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 </w:t>
        </w:r>
      </w:ins>
      <w:ins w:id="549" w:author="McMahon, Natasha" w:date="2020-03-11T08:50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format </w:t>
        </w:r>
      </w:ins>
      <w:ins w:id="550" w:author="McMahon, Natasha" w:date="2020-03-11T08:44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or </w:t>
        </w:r>
      </w:ins>
      <w:ins w:id="551" w:author="McMahon, Natasha" w:date="2020-03-11T08:49:00Z">
        <w:r>
          <w:rPr>
            <w:rFonts w:ascii="Arial" w:eastAsia="Arial" w:hAnsi="Arial" w:cs="Arial"/>
            <w:color w:val="231F20"/>
            <w:sz w:val="19"/>
            <w:szCs w:val="19"/>
          </w:rPr>
          <w:t>electronical</w:t>
        </w:r>
      </w:ins>
      <w:ins w:id="552" w:author="McMahon, Natasha" w:date="2020-03-11T08:50:00Z">
        <w:r>
          <w:rPr>
            <w:rFonts w:ascii="Arial" w:eastAsia="Arial" w:hAnsi="Arial" w:cs="Arial"/>
            <w:color w:val="231F20"/>
            <w:sz w:val="19"/>
            <w:szCs w:val="19"/>
          </w:rPr>
          <w:t>ly</w:t>
        </w:r>
      </w:ins>
      <w:ins w:id="553" w:author="McMahon, Natasha" w:date="2020-03-11T08:47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, stationary or mobile. </w:t>
        </w:r>
      </w:ins>
      <w:ins w:id="554" w:author="McMahon, Natasha" w:date="2020-03-11T08:44:00Z">
        <w:r>
          <w:rPr>
            <w:rFonts w:ascii="Arial" w:eastAsia="Arial" w:hAnsi="Arial" w:cs="Arial"/>
            <w:color w:val="231F20"/>
            <w:sz w:val="19"/>
            <w:szCs w:val="19"/>
          </w:rPr>
          <w:t xml:space="preserve"> </w:t>
        </w:r>
      </w:ins>
    </w:p>
    <w:p w14:paraId="40D14ABE" w14:textId="77777777" w:rsidR="007B7FF7" w:rsidRDefault="007B7FF7">
      <w:pPr>
        <w:spacing w:line="276" w:lineRule="auto"/>
        <w:rPr>
          <w:ins w:id="555" w:author="McMahon, Natasha" w:date="2020-03-11T08:35:00Z"/>
          <w:rFonts w:ascii="Arial" w:eastAsia="Arial" w:hAnsi="Arial" w:cs="Arial"/>
          <w:color w:val="231F20"/>
          <w:sz w:val="19"/>
          <w:szCs w:val="19"/>
        </w:rPr>
        <w:pPrChange w:id="556" w:author="McMahon, Natasha" w:date="2020-03-10T13:34:00Z">
          <w:pPr>
            <w:widowControl w:val="0"/>
            <w:spacing w:line="150" w:lineRule="exact"/>
          </w:pPr>
        </w:pPrChange>
      </w:pPr>
    </w:p>
    <w:p w14:paraId="382D2EDE" w14:textId="77777777" w:rsidR="007B7FF7" w:rsidRPr="007B7FF7" w:rsidRDefault="007B7FF7">
      <w:pPr>
        <w:spacing w:line="276" w:lineRule="auto"/>
        <w:rPr>
          <w:ins w:id="557" w:author="McMahon, Natasha" w:date="2020-03-11T08:35:00Z"/>
          <w:rFonts w:ascii="Arial" w:eastAsia="Arial" w:hAnsi="Arial" w:cs="Arial"/>
          <w:color w:val="231F20"/>
          <w:sz w:val="19"/>
          <w:szCs w:val="19"/>
          <w:highlight w:val="yellow"/>
          <w:rPrChange w:id="558" w:author="McMahon, Natasha" w:date="2020-03-11T08:37:00Z">
            <w:rPr>
              <w:ins w:id="559" w:author="McMahon, Natasha" w:date="2020-03-11T08:35:00Z"/>
              <w:rFonts w:ascii="Arial" w:eastAsia="Arial" w:hAnsi="Arial" w:cs="Arial"/>
              <w:color w:val="231F20"/>
              <w:sz w:val="19"/>
              <w:szCs w:val="19"/>
            </w:rPr>
          </w:rPrChange>
        </w:rPr>
        <w:pPrChange w:id="560" w:author="McMahon, Natasha" w:date="2020-03-10T13:34:00Z">
          <w:pPr>
            <w:widowControl w:val="0"/>
            <w:spacing w:line="150" w:lineRule="exact"/>
          </w:pPr>
        </w:pPrChange>
      </w:pPr>
      <w:proofErr w:type="spellStart"/>
      <w:ins w:id="561" w:author="McMahon, Natasha" w:date="2020-03-11T08:35:00Z">
        <w:r w:rsidRPr="007B7FF7">
          <w:rPr>
            <w:rFonts w:ascii="Arial" w:eastAsia="Arial" w:hAnsi="Arial" w:cs="Arial"/>
            <w:color w:val="231F20"/>
            <w:sz w:val="19"/>
            <w:szCs w:val="19"/>
            <w:highlight w:val="yellow"/>
            <w:rPrChange w:id="562" w:author="McMahon, Natasha" w:date="2020-03-11T08:37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eNav</w:t>
        </w:r>
        <w:proofErr w:type="spellEnd"/>
        <w:r w:rsidRPr="007B7FF7">
          <w:rPr>
            <w:rFonts w:ascii="Arial" w:eastAsia="Arial" w:hAnsi="Arial" w:cs="Arial"/>
            <w:color w:val="231F20"/>
            <w:sz w:val="19"/>
            <w:szCs w:val="19"/>
            <w:highlight w:val="yellow"/>
            <w:rPrChange w:id="563" w:author="McMahon, Natasha" w:date="2020-03-11T08:37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 xml:space="preserve"> – WG 2 </w:t>
        </w:r>
      </w:ins>
    </w:p>
    <w:p w14:paraId="386BDE4E" w14:textId="77777777" w:rsidR="007B7FF7" w:rsidRPr="007B7FF7" w:rsidRDefault="007B7FF7">
      <w:pPr>
        <w:spacing w:line="276" w:lineRule="auto"/>
        <w:rPr>
          <w:ins w:id="564" w:author="McMahon, Natasha" w:date="2020-03-10T15:04:00Z"/>
          <w:rFonts w:ascii="Arial" w:eastAsia="Arial" w:hAnsi="Arial" w:cs="Arial"/>
          <w:color w:val="231F20"/>
          <w:sz w:val="19"/>
          <w:szCs w:val="19"/>
          <w:highlight w:val="yellow"/>
          <w:rPrChange w:id="565" w:author="McMahon, Natasha" w:date="2020-03-11T08:37:00Z">
            <w:rPr>
              <w:ins w:id="566" w:author="McMahon, Natasha" w:date="2020-03-10T15:04:00Z"/>
              <w:rFonts w:ascii="Arial" w:eastAsia="Arial" w:hAnsi="Arial" w:cs="Arial"/>
              <w:color w:val="231F20"/>
              <w:sz w:val="19"/>
              <w:szCs w:val="19"/>
            </w:rPr>
          </w:rPrChange>
        </w:rPr>
        <w:pPrChange w:id="567" w:author="McMahon, Natasha" w:date="2020-03-10T13:34:00Z">
          <w:pPr>
            <w:widowControl w:val="0"/>
            <w:spacing w:line="150" w:lineRule="exact"/>
          </w:pPr>
        </w:pPrChange>
      </w:pPr>
      <w:ins w:id="568" w:author="McMahon, Natasha" w:date="2020-03-11T08:35:00Z">
        <w:r w:rsidRPr="007B7FF7">
          <w:rPr>
            <w:rFonts w:ascii="Arial" w:eastAsia="Arial" w:hAnsi="Arial" w:cs="Arial"/>
            <w:color w:val="231F20"/>
            <w:sz w:val="19"/>
            <w:szCs w:val="19"/>
            <w:highlight w:val="yellow"/>
            <w:rPrChange w:id="569" w:author="McMahon, Natasha" w:date="2020-03-11T08:37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 xml:space="preserve">How to incorporate the data aspect into MBS? </w:t>
        </w:r>
      </w:ins>
      <w:proofErr w:type="spellStart"/>
      <w:ins w:id="570" w:author="McMahon, Natasha" w:date="2020-03-11T08:36:00Z">
        <w:r w:rsidRPr="007B7FF7">
          <w:rPr>
            <w:rFonts w:ascii="Arial" w:eastAsia="Arial" w:hAnsi="Arial" w:cs="Arial"/>
            <w:color w:val="231F20"/>
            <w:sz w:val="19"/>
            <w:szCs w:val="19"/>
            <w:highlight w:val="yellow"/>
            <w:rPrChange w:id="571" w:author="McMahon, Natasha" w:date="2020-03-11T08:37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>AtoN</w:t>
        </w:r>
        <w:proofErr w:type="spellEnd"/>
        <w:r w:rsidRPr="007B7FF7">
          <w:rPr>
            <w:rFonts w:ascii="Arial" w:eastAsia="Arial" w:hAnsi="Arial" w:cs="Arial"/>
            <w:color w:val="231F20"/>
            <w:sz w:val="19"/>
            <w:szCs w:val="19"/>
            <w:highlight w:val="yellow"/>
            <w:rPrChange w:id="572" w:author="McMahon, Natasha" w:date="2020-03-11T08:37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 xml:space="preserve"> authorities will be making available data in standardized format, is that all we need to inform of? </w:t>
        </w:r>
      </w:ins>
      <w:ins w:id="573" w:author="McMahon, Natasha" w:date="2020-03-11T08:37:00Z">
        <w:r w:rsidRPr="007B7FF7">
          <w:rPr>
            <w:rFonts w:ascii="Arial" w:eastAsia="Arial" w:hAnsi="Arial" w:cs="Arial"/>
            <w:color w:val="231F20"/>
            <w:sz w:val="19"/>
            <w:szCs w:val="19"/>
            <w:highlight w:val="yellow"/>
            <w:rPrChange w:id="574" w:author="McMahon, Natasha" w:date="2020-03-11T08:37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 xml:space="preserve">Must </w:t>
        </w:r>
        <w:r w:rsidRPr="007B7FF7">
          <w:rPr>
            <w:rFonts w:ascii="Arial" w:eastAsia="Arial" w:hAnsi="Arial" w:cs="Arial"/>
            <w:color w:val="231F20"/>
            <w:sz w:val="19"/>
            <w:szCs w:val="19"/>
            <w:highlight w:val="yellow"/>
          </w:rPr>
          <w:t>be in</w:t>
        </w:r>
        <w:r w:rsidRPr="007B7FF7">
          <w:rPr>
            <w:rFonts w:ascii="Arial" w:eastAsia="Arial" w:hAnsi="Arial" w:cs="Arial"/>
            <w:color w:val="231F20"/>
            <w:sz w:val="19"/>
            <w:szCs w:val="19"/>
            <w:highlight w:val="yellow"/>
            <w:rPrChange w:id="575" w:author="McMahon, Natasha" w:date="2020-03-11T08:37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 xml:space="preserve"> terms</w:t>
        </w:r>
      </w:ins>
      <w:ins w:id="576" w:author="McMahon, Natasha" w:date="2020-03-11T08:39:00Z">
        <w:r>
          <w:rPr>
            <w:rFonts w:ascii="Arial" w:eastAsia="Arial" w:hAnsi="Arial" w:cs="Arial"/>
            <w:color w:val="231F20"/>
            <w:sz w:val="19"/>
            <w:szCs w:val="19"/>
            <w:highlight w:val="yellow"/>
          </w:rPr>
          <w:t xml:space="preserve"> that</w:t>
        </w:r>
        <w:r w:rsidR="00712E52">
          <w:rPr>
            <w:rFonts w:ascii="Arial" w:eastAsia="Arial" w:hAnsi="Arial" w:cs="Arial"/>
            <w:color w:val="231F20"/>
            <w:sz w:val="19"/>
            <w:szCs w:val="19"/>
            <w:highlight w:val="yellow"/>
          </w:rPr>
          <w:t xml:space="preserve"> most people</w:t>
        </w:r>
        <w:r>
          <w:rPr>
            <w:rFonts w:ascii="Arial" w:eastAsia="Arial" w:hAnsi="Arial" w:cs="Arial"/>
            <w:color w:val="231F20"/>
            <w:sz w:val="19"/>
            <w:szCs w:val="19"/>
            <w:highlight w:val="yellow"/>
          </w:rPr>
          <w:t xml:space="preserve"> can </w:t>
        </w:r>
      </w:ins>
      <w:ins w:id="577" w:author="McMahon, Natasha" w:date="2020-03-11T08:40:00Z">
        <w:r>
          <w:rPr>
            <w:rFonts w:ascii="Arial" w:eastAsia="Arial" w:hAnsi="Arial" w:cs="Arial"/>
            <w:color w:val="231F20"/>
            <w:sz w:val="19"/>
            <w:szCs w:val="19"/>
            <w:highlight w:val="yellow"/>
          </w:rPr>
          <w:t xml:space="preserve">clearly </w:t>
        </w:r>
      </w:ins>
      <w:ins w:id="578" w:author="McMahon, Natasha" w:date="2020-03-11T08:39:00Z">
        <w:r>
          <w:rPr>
            <w:rFonts w:ascii="Arial" w:eastAsia="Arial" w:hAnsi="Arial" w:cs="Arial"/>
            <w:color w:val="231F20"/>
            <w:sz w:val="19"/>
            <w:szCs w:val="19"/>
            <w:highlight w:val="yellow"/>
          </w:rPr>
          <w:t>understand</w:t>
        </w:r>
      </w:ins>
      <w:ins w:id="579" w:author="McMahon, Natasha" w:date="2020-03-11T08:37:00Z">
        <w:r w:rsidRPr="007B7FF7">
          <w:rPr>
            <w:rFonts w:ascii="Arial" w:eastAsia="Arial" w:hAnsi="Arial" w:cs="Arial"/>
            <w:color w:val="231F20"/>
            <w:sz w:val="19"/>
            <w:szCs w:val="19"/>
            <w:highlight w:val="yellow"/>
            <w:rPrChange w:id="580" w:author="McMahon, Natasha" w:date="2020-03-11T08:37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 xml:space="preserve">. </w:t>
        </w:r>
      </w:ins>
    </w:p>
    <w:p w14:paraId="1D3C2025" w14:textId="77777777" w:rsidR="00274D5F" w:rsidRPr="007B7FF7" w:rsidRDefault="00274D5F">
      <w:pPr>
        <w:spacing w:line="276" w:lineRule="auto"/>
        <w:rPr>
          <w:ins w:id="581" w:author="McMahon, Natasha" w:date="2020-03-10T15:04:00Z"/>
          <w:rFonts w:ascii="Arial" w:eastAsia="Arial" w:hAnsi="Arial" w:cs="Arial"/>
          <w:color w:val="231F20"/>
          <w:sz w:val="19"/>
          <w:szCs w:val="19"/>
          <w:highlight w:val="yellow"/>
          <w:rPrChange w:id="582" w:author="McMahon, Natasha" w:date="2020-03-11T08:37:00Z">
            <w:rPr>
              <w:ins w:id="583" w:author="McMahon, Natasha" w:date="2020-03-10T15:04:00Z"/>
              <w:rFonts w:ascii="Arial" w:eastAsia="Arial" w:hAnsi="Arial" w:cs="Arial"/>
              <w:color w:val="231F20"/>
              <w:sz w:val="19"/>
              <w:szCs w:val="19"/>
            </w:rPr>
          </w:rPrChange>
        </w:rPr>
        <w:pPrChange w:id="584" w:author="McMahon, Natasha" w:date="2020-03-10T13:34:00Z">
          <w:pPr>
            <w:widowControl w:val="0"/>
            <w:spacing w:line="150" w:lineRule="exact"/>
          </w:pPr>
        </w:pPrChange>
      </w:pPr>
    </w:p>
    <w:p w14:paraId="26A9DBB2" w14:textId="77777777" w:rsidR="00011381" w:rsidRPr="007B7FF7" w:rsidDel="00A963F9" w:rsidRDefault="00CB12F6" w:rsidP="0079499E">
      <w:pPr>
        <w:spacing w:line="276" w:lineRule="auto"/>
        <w:rPr>
          <w:del w:id="585" w:author="McMahon, Natasha" w:date="2020-03-10T13:34:00Z"/>
          <w:rFonts w:ascii="Arial" w:eastAsia="Arial" w:hAnsi="Arial" w:cs="Arial"/>
          <w:color w:val="231F20"/>
          <w:spacing w:val="41"/>
          <w:sz w:val="19"/>
          <w:szCs w:val="19"/>
          <w:highlight w:val="yellow"/>
          <w:rPrChange w:id="586" w:author="McMahon, Natasha" w:date="2020-03-11T08:37:00Z">
            <w:rPr>
              <w:del w:id="587" w:author="McMahon, Natasha" w:date="2020-03-10T13:34:00Z"/>
              <w:rFonts w:ascii="Arial" w:eastAsia="Arial" w:hAnsi="Arial" w:cs="Arial"/>
              <w:color w:val="231F20"/>
              <w:spacing w:val="41"/>
              <w:sz w:val="19"/>
              <w:szCs w:val="19"/>
            </w:rPr>
          </w:rPrChange>
        </w:rPr>
      </w:pPr>
      <w:ins w:id="588" w:author="McMahon, Natasha" w:date="2020-03-10T11:56:00Z">
        <w:r w:rsidRPr="007B7FF7">
          <w:rPr>
            <w:rFonts w:ascii="Arial" w:eastAsia="Arial" w:hAnsi="Arial" w:cs="Arial"/>
            <w:color w:val="231F20"/>
            <w:sz w:val="19"/>
            <w:szCs w:val="19"/>
            <w:highlight w:val="yellow"/>
            <w:rPrChange w:id="589" w:author="McMahon, Natasha" w:date="2020-03-11T08:37:00Z">
              <w:rPr>
                <w:rFonts w:ascii="Arial" w:eastAsia="Arial" w:hAnsi="Arial" w:cs="Arial"/>
                <w:color w:val="231F20"/>
                <w:sz w:val="19"/>
                <w:szCs w:val="19"/>
              </w:rPr>
            </w:rPrChange>
          </w:rPr>
          <w:t xml:space="preserve"> </w:t>
        </w:r>
        <w:r w:rsidRPr="007B7FF7">
          <w:rPr>
            <w:rFonts w:ascii="Arial" w:eastAsia="Arial" w:hAnsi="Arial" w:cs="Arial"/>
            <w:color w:val="231F20"/>
            <w:spacing w:val="41"/>
            <w:sz w:val="19"/>
            <w:szCs w:val="19"/>
            <w:highlight w:val="yellow"/>
            <w:rPrChange w:id="590" w:author="McMahon, Natasha" w:date="2020-03-11T08:37:00Z">
              <w:rPr>
                <w:rFonts w:ascii="Arial" w:eastAsia="Arial" w:hAnsi="Arial" w:cs="Arial"/>
                <w:color w:val="231F20"/>
                <w:spacing w:val="41"/>
                <w:sz w:val="19"/>
                <w:szCs w:val="19"/>
              </w:rPr>
            </w:rPrChange>
          </w:rPr>
          <w:t xml:space="preserve"> </w:t>
        </w:r>
      </w:ins>
      <w:ins w:id="591" w:author="McMahon, Natasha" w:date="2020-03-11T08:16:00Z">
        <w:r w:rsidR="00A963F9" w:rsidRPr="007B7FF7">
          <w:rPr>
            <w:rFonts w:ascii="Arial" w:eastAsia="Arial" w:hAnsi="Arial" w:cs="Arial"/>
            <w:color w:val="231F20"/>
            <w:spacing w:val="41"/>
            <w:sz w:val="19"/>
            <w:szCs w:val="19"/>
            <w:highlight w:val="yellow"/>
            <w:rPrChange w:id="592" w:author="McMahon, Natasha" w:date="2020-03-11T08:37:00Z">
              <w:rPr>
                <w:rFonts w:ascii="Arial" w:eastAsia="Arial" w:hAnsi="Arial" w:cs="Arial"/>
                <w:color w:val="231F20"/>
                <w:spacing w:val="41"/>
                <w:sz w:val="19"/>
                <w:szCs w:val="19"/>
              </w:rPr>
            </w:rPrChange>
          </w:rPr>
          <w:t>IALA IGO Status</w:t>
        </w:r>
      </w:ins>
    </w:p>
    <w:p w14:paraId="5D5E149A" w14:textId="77777777" w:rsidR="00A963F9" w:rsidRPr="007B7FF7" w:rsidRDefault="00A963F9" w:rsidP="0079499E">
      <w:pPr>
        <w:spacing w:line="276" w:lineRule="auto"/>
        <w:rPr>
          <w:ins w:id="593" w:author="McMahon, Natasha" w:date="2020-03-11T08:16:00Z"/>
          <w:rFonts w:ascii="Arial" w:eastAsia="Arial" w:hAnsi="Arial" w:cs="Arial"/>
          <w:color w:val="231F20"/>
          <w:spacing w:val="41"/>
          <w:sz w:val="19"/>
          <w:szCs w:val="19"/>
          <w:highlight w:val="yellow"/>
          <w:rPrChange w:id="594" w:author="McMahon, Natasha" w:date="2020-03-11T08:37:00Z">
            <w:rPr>
              <w:ins w:id="595" w:author="McMahon, Natasha" w:date="2020-03-11T08:16:00Z"/>
              <w:rFonts w:ascii="Arial" w:eastAsia="Arial" w:hAnsi="Arial" w:cs="Arial"/>
              <w:color w:val="231F20"/>
              <w:spacing w:val="41"/>
              <w:sz w:val="19"/>
              <w:szCs w:val="19"/>
            </w:rPr>
          </w:rPrChange>
        </w:rPr>
      </w:pPr>
    </w:p>
    <w:p w14:paraId="7D494915" w14:textId="77777777" w:rsidR="00A963F9" w:rsidRDefault="00A963F9" w:rsidP="0079499E">
      <w:pPr>
        <w:spacing w:line="276" w:lineRule="auto"/>
        <w:rPr>
          <w:ins w:id="596" w:author="McMahon, Natasha" w:date="2020-03-11T08:37:00Z"/>
          <w:rFonts w:ascii="Arial" w:eastAsia="Arial" w:hAnsi="Arial" w:cs="Arial"/>
          <w:color w:val="231F20"/>
          <w:spacing w:val="41"/>
          <w:sz w:val="19"/>
          <w:szCs w:val="19"/>
        </w:rPr>
      </w:pPr>
      <w:ins w:id="597" w:author="McMahon, Natasha" w:date="2020-03-11T08:16:00Z">
        <w:r w:rsidRPr="007B7FF7">
          <w:rPr>
            <w:rFonts w:ascii="Arial" w:eastAsia="Arial" w:hAnsi="Arial" w:cs="Arial"/>
            <w:color w:val="231F20"/>
            <w:spacing w:val="41"/>
            <w:sz w:val="19"/>
            <w:szCs w:val="19"/>
            <w:highlight w:val="yellow"/>
            <w:rPrChange w:id="598" w:author="McMahon, Natasha" w:date="2020-03-11T08:37:00Z">
              <w:rPr>
                <w:rFonts w:ascii="Arial" w:eastAsia="Arial" w:hAnsi="Arial" w:cs="Arial"/>
                <w:color w:val="231F20"/>
                <w:spacing w:val="41"/>
                <w:sz w:val="19"/>
                <w:szCs w:val="19"/>
              </w:rPr>
            </w:rPrChange>
          </w:rPr>
          <w:t>Action = Secretariat to add some official wording</w:t>
        </w:r>
        <w:r>
          <w:rPr>
            <w:rFonts w:ascii="Arial" w:eastAsia="Arial" w:hAnsi="Arial" w:cs="Arial"/>
            <w:color w:val="231F20"/>
            <w:spacing w:val="41"/>
            <w:sz w:val="19"/>
            <w:szCs w:val="19"/>
          </w:rPr>
          <w:t xml:space="preserve"> </w:t>
        </w:r>
      </w:ins>
    </w:p>
    <w:p w14:paraId="7F85B578" w14:textId="77777777" w:rsidR="007B7FF7" w:rsidRDefault="007B7FF7" w:rsidP="0079499E">
      <w:pPr>
        <w:spacing w:line="276" w:lineRule="auto"/>
        <w:rPr>
          <w:ins w:id="599" w:author="McMahon, Natasha" w:date="2020-03-11T08:37:00Z"/>
          <w:rFonts w:ascii="Arial" w:eastAsia="Arial" w:hAnsi="Arial" w:cs="Arial"/>
          <w:color w:val="231F20"/>
          <w:spacing w:val="41"/>
          <w:sz w:val="19"/>
          <w:szCs w:val="19"/>
        </w:rPr>
      </w:pPr>
    </w:p>
    <w:p w14:paraId="478FACC3" w14:textId="77777777" w:rsidR="007B7FF7" w:rsidRDefault="007B7FF7" w:rsidP="0079499E">
      <w:pPr>
        <w:spacing w:line="276" w:lineRule="auto"/>
        <w:rPr>
          <w:ins w:id="600" w:author="McMahon, Natasha" w:date="2020-03-11T08:37:00Z"/>
          <w:rFonts w:ascii="Arial" w:eastAsia="Arial" w:hAnsi="Arial" w:cs="Arial"/>
          <w:color w:val="231F20"/>
          <w:spacing w:val="41"/>
          <w:sz w:val="19"/>
          <w:szCs w:val="19"/>
        </w:rPr>
      </w:pPr>
    </w:p>
    <w:p w14:paraId="6DE38B88" w14:textId="77777777" w:rsidR="007B7FF7" w:rsidRDefault="007B7FF7" w:rsidP="0079499E">
      <w:pPr>
        <w:spacing w:line="276" w:lineRule="auto"/>
        <w:rPr>
          <w:ins w:id="601" w:author="McMahon, Natasha" w:date="2020-03-11T08:16:00Z"/>
          <w:rFonts w:ascii="Calibri" w:eastAsia="Calibri" w:hAnsi="Calibri" w:cs="Times New Roman"/>
          <w:sz w:val="22"/>
        </w:rPr>
        <w:sectPr w:rsidR="007B7FF7" w:rsidSect="005E15CA">
          <w:pgSz w:w="11900" w:h="16840"/>
          <w:pgMar w:top="1580" w:right="1020" w:bottom="0" w:left="460" w:header="720" w:footer="720" w:gutter="0"/>
          <w:cols w:space="720"/>
        </w:sectPr>
      </w:pPr>
    </w:p>
    <w:p w14:paraId="4D6CC050" w14:textId="77777777" w:rsidR="0079499E" w:rsidRDefault="0079499E">
      <w:pPr>
        <w:spacing w:line="276" w:lineRule="auto"/>
        <w:rPr>
          <w:rFonts w:ascii="Calibri" w:eastAsia="Calibri" w:hAnsi="Calibri" w:cs="Times New Roman"/>
          <w:sz w:val="15"/>
          <w:szCs w:val="15"/>
        </w:rPr>
        <w:pPrChange w:id="602" w:author="McMahon, Natasha" w:date="2020-03-10T13:34:00Z">
          <w:pPr>
            <w:widowControl w:val="0"/>
            <w:spacing w:line="150" w:lineRule="exact"/>
          </w:pPr>
        </w:pPrChange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2888D61B" wp14:editId="248A82FB">
                <wp:simplePos x="0" y="0"/>
                <wp:positionH relativeFrom="page">
                  <wp:posOffset>0</wp:posOffset>
                </wp:positionH>
                <wp:positionV relativeFrom="page">
                  <wp:posOffset>143510</wp:posOffset>
                </wp:positionV>
                <wp:extent cx="6839585" cy="793115"/>
                <wp:effectExtent l="0" t="0" r="0" b="0"/>
                <wp:wrapNone/>
                <wp:docPr id="5653" name="Group 56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839585" cy="793115"/>
                          <a:chOff x="0" y="436"/>
                          <a:chExt cx="10769" cy="380"/>
                        </a:xfrm>
                      </wpg:grpSpPr>
                      <wpg:grpSp>
                        <wpg:cNvPr id="2" name="Group 2"/>
                        <wpg:cNvGrpSpPr>
                          <a:grpSpLocks/>
                        </wpg:cNvGrpSpPr>
                        <wpg:grpSpPr bwMode="auto">
                          <a:xfrm>
                            <a:off x="0" y="628"/>
                            <a:ext cx="10769" cy="2"/>
                            <a:chOff x="0" y="628"/>
                            <a:chExt cx="10769" cy="2"/>
                          </a:xfrm>
                        </wpg:grpSpPr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0" y="628"/>
                              <a:ext cx="10769" cy="2"/>
                            </a:xfrm>
                            <a:custGeom>
                              <a:avLst/>
                              <a:gdLst>
                                <a:gd name="T0" fmla="*/ 287 w 10769"/>
                                <a:gd name="T1" fmla="*/ 11055 w 10769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</a:cxnLst>
                              <a:rect l="0" t="0" r="r" b="b"/>
                              <a:pathLst>
                                <a:path w="10769">
                                  <a:moveTo>
                                    <a:pt x="287" y="0"/>
                                  </a:moveTo>
                                  <a:lnTo>
                                    <a:pt x="1105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ED1C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577" y="437"/>
                            <a:ext cx="1296" cy="376"/>
                            <a:chOff x="577" y="437"/>
                            <a:chExt cx="1296" cy="376"/>
                          </a:xfrm>
                        </wpg:grpSpPr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577" y="437"/>
                              <a:ext cx="1296" cy="376"/>
                            </a:xfrm>
                            <a:custGeom>
                              <a:avLst/>
                              <a:gdLst>
                                <a:gd name="T0" fmla="+- 0 1872 577"/>
                                <a:gd name="T1" fmla="*/ T0 w 1296"/>
                                <a:gd name="T2" fmla="+- 0 921 663"/>
                                <a:gd name="T3" fmla="*/ 921 h 376"/>
                                <a:gd name="T4" fmla="+- 0 1123 577"/>
                                <a:gd name="T5" fmla="*/ T4 w 1296"/>
                                <a:gd name="T6" fmla="+- 0 921 663"/>
                                <a:gd name="T7" fmla="*/ 921 h 376"/>
                                <a:gd name="T8" fmla="+- 0 1140 577"/>
                                <a:gd name="T9" fmla="*/ T8 w 1296"/>
                                <a:gd name="T10" fmla="+- 0 923 663"/>
                                <a:gd name="T11" fmla="*/ 923 h 376"/>
                                <a:gd name="T12" fmla="+- 0 1193 577"/>
                                <a:gd name="T13" fmla="*/ T12 w 1296"/>
                                <a:gd name="T14" fmla="+- 0 934 663"/>
                                <a:gd name="T15" fmla="*/ 934 h 376"/>
                                <a:gd name="T16" fmla="+- 0 1546 577"/>
                                <a:gd name="T17" fmla="*/ T16 w 1296"/>
                                <a:gd name="T18" fmla="+- 0 1017 663"/>
                                <a:gd name="T19" fmla="*/ 1017 h 376"/>
                                <a:gd name="T20" fmla="+- 0 1620 577"/>
                                <a:gd name="T21" fmla="*/ T20 w 1296"/>
                                <a:gd name="T22" fmla="+- 0 1032 663"/>
                                <a:gd name="T23" fmla="*/ 1032 h 376"/>
                                <a:gd name="T24" fmla="+- 0 1662 577"/>
                                <a:gd name="T25" fmla="*/ T24 w 1296"/>
                                <a:gd name="T26" fmla="+- 0 1038 663"/>
                                <a:gd name="T27" fmla="*/ 1038 h 376"/>
                                <a:gd name="T28" fmla="+- 0 1678 577"/>
                                <a:gd name="T29" fmla="*/ T28 w 1296"/>
                                <a:gd name="T30" fmla="+- 0 1039 663"/>
                                <a:gd name="T31" fmla="*/ 1039 h 376"/>
                                <a:gd name="T32" fmla="+- 0 1697 577"/>
                                <a:gd name="T33" fmla="*/ T32 w 1296"/>
                                <a:gd name="T34" fmla="+- 0 1032 663"/>
                                <a:gd name="T35" fmla="*/ 1032 h 376"/>
                                <a:gd name="T36" fmla="+- 0 1731 577"/>
                                <a:gd name="T37" fmla="*/ T36 w 1296"/>
                                <a:gd name="T38" fmla="+- 0 1016 663"/>
                                <a:gd name="T39" fmla="*/ 1016 h 376"/>
                                <a:gd name="T40" fmla="+- 0 1769 577"/>
                                <a:gd name="T41" fmla="*/ T40 w 1296"/>
                                <a:gd name="T42" fmla="+- 0 995 663"/>
                                <a:gd name="T43" fmla="*/ 995 h 376"/>
                                <a:gd name="T44" fmla="+- 0 1838 577"/>
                                <a:gd name="T45" fmla="*/ T44 w 1296"/>
                                <a:gd name="T46" fmla="+- 0 950 663"/>
                                <a:gd name="T47" fmla="*/ 950 h 376"/>
                                <a:gd name="T48" fmla="+- 0 1872 577"/>
                                <a:gd name="T49" fmla="*/ T48 w 1296"/>
                                <a:gd name="T50" fmla="+- 0 921 663"/>
                                <a:gd name="T51" fmla="*/ 921 h 3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1296" h="376">
                                  <a:moveTo>
                                    <a:pt x="1295" y="258"/>
                                  </a:moveTo>
                                  <a:lnTo>
                                    <a:pt x="546" y="258"/>
                                  </a:lnTo>
                                  <a:lnTo>
                                    <a:pt x="563" y="260"/>
                                  </a:lnTo>
                                  <a:lnTo>
                                    <a:pt x="616" y="271"/>
                                  </a:lnTo>
                                  <a:lnTo>
                                    <a:pt x="969" y="354"/>
                                  </a:lnTo>
                                  <a:lnTo>
                                    <a:pt x="1043" y="369"/>
                                  </a:lnTo>
                                  <a:lnTo>
                                    <a:pt x="1085" y="375"/>
                                  </a:lnTo>
                                  <a:lnTo>
                                    <a:pt x="1101" y="376"/>
                                  </a:lnTo>
                                  <a:lnTo>
                                    <a:pt x="1120" y="369"/>
                                  </a:lnTo>
                                  <a:lnTo>
                                    <a:pt x="1154" y="353"/>
                                  </a:lnTo>
                                  <a:lnTo>
                                    <a:pt x="1192" y="332"/>
                                  </a:lnTo>
                                  <a:lnTo>
                                    <a:pt x="1261" y="287"/>
                                  </a:lnTo>
                                  <a:lnTo>
                                    <a:pt x="1295" y="258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577" y="437"/>
                              <a:ext cx="1296" cy="376"/>
                            </a:xfrm>
                            <a:custGeom>
                              <a:avLst/>
                              <a:gdLst>
                                <a:gd name="T0" fmla="+- 0 875 577"/>
                                <a:gd name="T1" fmla="*/ T0 w 1296"/>
                                <a:gd name="T2" fmla="+- 0 722 663"/>
                                <a:gd name="T3" fmla="*/ 722 h 376"/>
                                <a:gd name="T4" fmla="+- 0 802 577"/>
                                <a:gd name="T5" fmla="*/ T4 w 1296"/>
                                <a:gd name="T6" fmla="+- 0 734 663"/>
                                <a:gd name="T7" fmla="*/ 734 h 376"/>
                                <a:gd name="T8" fmla="+- 0 735 577"/>
                                <a:gd name="T9" fmla="*/ T8 w 1296"/>
                                <a:gd name="T10" fmla="+- 0 752 663"/>
                                <a:gd name="T11" fmla="*/ 752 h 376"/>
                                <a:gd name="T12" fmla="+- 0 674 577"/>
                                <a:gd name="T13" fmla="*/ T12 w 1296"/>
                                <a:gd name="T14" fmla="+- 0 772 663"/>
                                <a:gd name="T15" fmla="*/ 772 h 376"/>
                                <a:gd name="T16" fmla="+- 0 612 577"/>
                                <a:gd name="T17" fmla="*/ T16 w 1296"/>
                                <a:gd name="T18" fmla="+- 0 802 663"/>
                                <a:gd name="T19" fmla="*/ 802 h 376"/>
                                <a:gd name="T20" fmla="+- 0 577 577"/>
                                <a:gd name="T21" fmla="*/ T20 w 1296"/>
                                <a:gd name="T22" fmla="+- 0 872 663"/>
                                <a:gd name="T23" fmla="*/ 872 h 376"/>
                                <a:gd name="T24" fmla="+- 0 587 577"/>
                                <a:gd name="T25" fmla="*/ T24 w 1296"/>
                                <a:gd name="T26" fmla="+- 0 884 663"/>
                                <a:gd name="T27" fmla="*/ 884 h 376"/>
                                <a:gd name="T28" fmla="+- 0 674 577"/>
                                <a:gd name="T29" fmla="*/ T28 w 1296"/>
                                <a:gd name="T30" fmla="+- 0 931 663"/>
                                <a:gd name="T31" fmla="*/ 931 h 376"/>
                                <a:gd name="T32" fmla="+- 0 797 577"/>
                                <a:gd name="T33" fmla="*/ T32 w 1296"/>
                                <a:gd name="T34" fmla="+- 0 968 663"/>
                                <a:gd name="T35" fmla="*/ 968 h 376"/>
                                <a:gd name="T36" fmla="+- 0 876 577"/>
                                <a:gd name="T37" fmla="*/ T36 w 1296"/>
                                <a:gd name="T38" fmla="+- 0 982 663"/>
                                <a:gd name="T39" fmla="*/ 982 h 376"/>
                                <a:gd name="T40" fmla="+- 0 891 577"/>
                                <a:gd name="T41" fmla="*/ T40 w 1296"/>
                                <a:gd name="T42" fmla="+- 0 982 663"/>
                                <a:gd name="T43" fmla="*/ 982 h 376"/>
                                <a:gd name="T44" fmla="+- 0 909 577"/>
                                <a:gd name="T45" fmla="*/ T44 w 1296"/>
                                <a:gd name="T46" fmla="+- 0 980 663"/>
                                <a:gd name="T47" fmla="*/ 980 h 376"/>
                                <a:gd name="T48" fmla="+- 0 923 577"/>
                                <a:gd name="T49" fmla="*/ T48 w 1296"/>
                                <a:gd name="T50" fmla="+- 0 976 663"/>
                                <a:gd name="T51" fmla="*/ 976 h 376"/>
                                <a:gd name="T52" fmla="+- 0 1097 577"/>
                                <a:gd name="T53" fmla="*/ T52 w 1296"/>
                                <a:gd name="T54" fmla="+- 0 925 663"/>
                                <a:gd name="T55" fmla="*/ 925 h 376"/>
                                <a:gd name="T56" fmla="+- 0 1123 577"/>
                                <a:gd name="T57" fmla="*/ T56 w 1296"/>
                                <a:gd name="T58" fmla="+- 0 921 663"/>
                                <a:gd name="T59" fmla="*/ 921 h 376"/>
                                <a:gd name="T60" fmla="+- 0 1872 577"/>
                                <a:gd name="T61" fmla="*/ T60 w 1296"/>
                                <a:gd name="T62" fmla="+- 0 921 663"/>
                                <a:gd name="T63" fmla="*/ 921 h 376"/>
                                <a:gd name="T64" fmla="+- 0 1893 577"/>
                                <a:gd name="T65" fmla="*/ T64 w 1296"/>
                                <a:gd name="T66" fmla="+- 0 895 663"/>
                                <a:gd name="T67" fmla="*/ 895 h 376"/>
                                <a:gd name="T68" fmla="+- 0 1881 577"/>
                                <a:gd name="T69" fmla="*/ T68 w 1296"/>
                                <a:gd name="T70" fmla="+- 0 790 663"/>
                                <a:gd name="T71" fmla="*/ 790 h 376"/>
                                <a:gd name="T72" fmla="+- 0 1873 577"/>
                                <a:gd name="T73" fmla="*/ T72 w 1296"/>
                                <a:gd name="T74" fmla="+- 0 782 663"/>
                                <a:gd name="T75" fmla="*/ 782 h 376"/>
                                <a:gd name="T76" fmla="+- 0 1128 577"/>
                                <a:gd name="T77" fmla="*/ T76 w 1296"/>
                                <a:gd name="T78" fmla="+- 0 782 663"/>
                                <a:gd name="T79" fmla="*/ 782 h 376"/>
                                <a:gd name="T80" fmla="+- 0 1107 577"/>
                                <a:gd name="T81" fmla="*/ T80 w 1296"/>
                                <a:gd name="T82" fmla="+- 0 780 663"/>
                                <a:gd name="T83" fmla="*/ 780 h 376"/>
                                <a:gd name="T84" fmla="+- 0 1069 577"/>
                                <a:gd name="T85" fmla="*/ T84 w 1296"/>
                                <a:gd name="T86" fmla="+- 0 771 663"/>
                                <a:gd name="T87" fmla="*/ 771 h 376"/>
                                <a:gd name="T88" fmla="+- 0 967 577"/>
                                <a:gd name="T89" fmla="*/ T88 w 1296"/>
                                <a:gd name="T90" fmla="+- 0 740 663"/>
                                <a:gd name="T91" fmla="*/ 740 h 376"/>
                                <a:gd name="T92" fmla="+- 0 912 577"/>
                                <a:gd name="T93" fmla="*/ T92 w 1296"/>
                                <a:gd name="T94" fmla="+- 0 726 663"/>
                                <a:gd name="T95" fmla="*/ 726 h 376"/>
                                <a:gd name="T96" fmla="+- 0 892 577"/>
                                <a:gd name="T97" fmla="*/ T96 w 1296"/>
                                <a:gd name="T98" fmla="+- 0 722 663"/>
                                <a:gd name="T99" fmla="*/ 722 h 376"/>
                                <a:gd name="T100" fmla="+- 0 875 577"/>
                                <a:gd name="T101" fmla="*/ T100 w 1296"/>
                                <a:gd name="T102" fmla="+- 0 722 663"/>
                                <a:gd name="T103" fmla="*/ 722 h 3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</a:cxnLst>
                              <a:rect l="0" t="0" r="r" b="b"/>
                              <a:pathLst>
                                <a:path w="1296" h="376">
                                  <a:moveTo>
                                    <a:pt x="298" y="59"/>
                                  </a:moveTo>
                                  <a:lnTo>
                                    <a:pt x="225" y="71"/>
                                  </a:lnTo>
                                  <a:lnTo>
                                    <a:pt x="158" y="89"/>
                                  </a:lnTo>
                                  <a:lnTo>
                                    <a:pt x="97" y="109"/>
                                  </a:lnTo>
                                  <a:lnTo>
                                    <a:pt x="35" y="139"/>
                                  </a:lnTo>
                                  <a:lnTo>
                                    <a:pt x="0" y="209"/>
                                  </a:lnTo>
                                  <a:lnTo>
                                    <a:pt x="10" y="221"/>
                                  </a:lnTo>
                                  <a:lnTo>
                                    <a:pt x="97" y="268"/>
                                  </a:lnTo>
                                  <a:lnTo>
                                    <a:pt x="220" y="305"/>
                                  </a:lnTo>
                                  <a:lnTo>
                                    <a:pt x="299" y="319"/>
                                  </a:lnTo>
                                  <a:lnTo>
                                    <a:pt x="314" y="319"/>
                                  </a:lnTo>
                                  <a:lnTo>
                                    <a:pt x="332" y="317"/>
                                  </a:lnTo>
                                  <a:lnTo>
                                    <a:pt x="346" y="313"/>
                                  </a:lnTo>
                                  <a:lnTo>
                                    <a:pt x="520" y="262"/>
                                  </a:lnTo>
                                  <a:lnTo>
                                    <a:pt x="546" y="258"/>
                                  </a:lnTo>
                                  <a:lnTo>
                                    <a:pt x="1295" y="258"/>
                                  </a:lnTo>
                                  <a:lnTo>
                                    <a:pt x="1316" y="232"/>
                                  </a:lnTo>
                                  <a:lnTo>
                                    <a:pt x="1304" y="127"/>
                                  </a:lnTo>
                                  <a:lnTo>
                                    <a:pt x="1296" y="119"/>
                                  </a:lnTo>
                                  <a:lnTo>
                                    <a:pt x="551" y="119"/>
                                  </a:lnTo>
                                  <a:lnTo>
                                    <a:pt x="530" y="117"/>
                                  </a:lnTo>
                                  <a:lnTo>
                                    <a:pt x="492" y="108"/>
                                  </a:lnTo>
                                  <a:lnTo>
                                    <a:pt x="390" y="77"/>
                                  </a:lnTo>
                                  <a:lnTo>
                                    <a:pt x="335" y="63"/>
                                  </a:lnTo>
                                  <a:lnTo>
                                    <a:pt x="315" y="59"/>
                                  </a:lnTo>
                                  <a:lnTo>
                                    <a:pt x="298" y="59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577" y="437"/>
                              <a:ext cx="1296" cy="376"/>
                            </a:xfrm>
                            <a:custGeom>
                              <a:avLst/>
                              <a:gdLst>
                                <a:gd name="T0" fmla="+- 0 1641 577"/>
                                <a:gd name="T1" fmla="*/ T0 w 1296"/>
                                <a:gd name="T2" fmla="+- 0 663 663"/>
                                <a:gd name="T3" fmla="*/ 663 h 376"/>
                                <a:gd name="T4" fmla="+- 0 1624 577"/>
                                <a:gd name="T5" fmla="*/ T4 w 1296"/>
                                <a:gd name="T6" fmla="+- 0 666 663"/>
                                <a:gd name="T7" fmla="*/ 666 h 376"/>
                                <a:gd name="T8" fmla="+- 0 1582 577"/>
                                <a:gd name="T9" fmla="*/ T8 w 1296"/>
                                <a:gd name="T10" fmla="+- 0 674 663"/>
                                <a:gd name="T11" fmla="*/ 674 h 376"/>
                                <a:gd name="T12" fmla="+- 0 1180 577"/>
                                <a:gd name="T13" fmla="*/ T12 w 1296"/>
                                <a:gd name="T14" fmla="+- 0 772 663"/>
                                <a:gd name="T15" fmla="*/ 772 h 376"/>
                                <a:gd name="T16" fmla="+- 0 1128 577"/>
                                <a:gd name="T17" fmla="*/ T16 w 1296"/>
                                <a:gd name="T18" fmla="+- 0 782 663"/>
                                <a:gd name="T19" fmla="*/ 782 h 376"/>
                                <a:gd name="T20" fmla="+- 0 1873 577"/>
                                <a:gd name="T21" fmla="*/ T20 w 1296"/>
                                <a:gd name="T22" fmla="+- 0 782 663"/>
                                <a:gd name="T23" fmla="*/ 782 h 376"/>
                                <a:gd name="T24" fmla="+- 0 1860 577"/>
                                <a:gd name="T25" fmla="*/ T24 w 1296"/>
                                <a:gd name="T26" fmla="+- 0 771 663"/>
                                <a:gd name="T27" fmla="*/ 771 h 376"/>
                                <a:gd name="T28" fmla="+- 0 1787 577"/>
                                <a:gd name="T29" fmla="*/ T28 w 1296"/>
                                <a:gd name="T30" fmla="+- 0 722 663"/>
                                <a:gd name="T31" fmla="*/ 722 h 376"/>
                                <a:gd name="T32" fmla="+- 0 1722 577"/>
                                <a:gd name="T33" fmla="*/ T32 w 1296"/>
                                <a:gd name="T34" fmla="+- 0 685 663"/>
                                <a:gd name="T35" fmla="*/ 685 h 376"/>
                                <a:gd name="T36" fmla="+- 0 1669 577"/>
                                <a:gd name="T37" fmla="*/ T36 w 1296"/>
                                <a:gd name="T38" fmla="+- 0 666 663"/>
                                <a:gd name="T39" fmla="*/ 666 h 376"/>
                                <a:gd name="T40" fmla="+- 0 1641 577"/>
                                <a:gd name="T41" fmla="*/ T40 w 1296"/>
                                <a:gd name="T42" fmla="+- 0 663 663"/>
                                <a:gd name="T43" fmla="*/ 663 h 3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296" h="376">
                                  <a:moveTo>
                                    <a:pt x="1064" y="0"/>
                                  </a:moveTo>
                                  <a:lnTo>
                                    <a:pt x="1047" y="3"/>
                                  </a:lnTo>
                                  <a:lnTo>
                                    <a:pt x="1005" y="11"/>
                                  </a:lnTo>
                                  <a:lnTo>
                                    <a:pt x="603" y="109"/>
                                  </a:lnTo>
                                  <a:lnTo>
                                    <a:pt x="551" y="119"/>
                                  </a:lnTo>
                                  <a:lnTo>
                                    <a:pt x="1296" y="119"/>
                                  </a:lnTo>
                                  <a:lnTo>
                                    <a:pt x="1283" y="108"/>
                                  </a:lnTo>
                                  <a:lnTo>
                                    <a:pt x="1210" y="59"/>
                                  </a:lnTo>
                                  <a:lnTo>
                                    <a:pt x="1145" y="22"/>
                                  </a:lnTo>
                                  <a:lnTo>
                                    <a:pt x="1092" y="3"/>
                                  </a:lnTo>
                                  <a:lnTo>
                                    <a:pt x="1064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572" y="436"/>
                            <a:ext cx="1334" cy="380"/>
                            <a:chOff x="572" y="436"/>
                            <a:chExt cx="1334" cy="380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572" y="436"/>
                              <a:ext cx="1334" cy="380"/>
                            </a:xfrm>
                            <a:custGeom>
                              <a:avLst/>
                              <a:gdLst>
                                <a:gd name="T0" fmla="+- 0 1881 572"/>
                                <a:gd name="T1" fmla="*/ T0 w 1334"/>
                                <a:gd name="T2" fmla="+- 0 912 662"/>
                                <a:gd name="T3" fmla="*/ 912 h 380"/>
                                <a:gd name="T4" fmla="+- 0 1768 572"/>
                                <a:gd name="T5" fmla="*/ T4 w 1334"/>
                                <a:gd name="T6" fmla="+- 0 995 662"/>
                                <a:gd name="T7" fmla="*/ 995 h 380"/>
                                <a:gd name="T8" fmla="+- 0 1665 572"/>
                                <a:gd name="T9" fmla="*/ T8 w 1334"/>
                                <a:gd name="T10" fmla="+- 0 1042 662"/>
                                <a:gd name="T11" fmla="*/ 1042 h 380"/>
                                <a:gd name="T12" fmla="+- 0 1588 572"/>
                                <a:gd name="T13" fmla="*/ T12 w 1334"/>
                                <a:gd name="T14" fmla="+- 0 1029 662"/>
                                <a:gd name="T15" fmla="*/ 1029 h 380"/>
                                <a:gd name="T16" fmla="+- 0 1445 572"/>
                                <a:gd name="T17" fmla="*/ T16 w 1334"/>
                                <a:gd name="T18" fmla="+- 0 995 662"/>
                                <a:gd name="T19" fmla="*/ 995 h 380"/>
                                <a:gd name="T20" fmla="+- 0 1351 572"/>
                                <a:gd name="T21" fmla="*/ T20 w 1334"/>
                                <a:gd name="T22" fmla="+- 0 972 662"/>
                                <a:gd name="T23" fmla="*/ 972 h 380"/>
                                <a:gd name="T24" fmla="+- 0 1238 572"/>
                                <a:gd name="T25" fmla="*/ T24 w 1334"/>
                                <a:gd name="T26" fmla="+- 0 944 662"/>
                                <a:gd name="T27" fmla="*/ 944 h 380"/>
                                <a:gd name="T28" fmla="+- 0 1160 572"/>
                                <a:gd name="T29" fmla="*/ T28 w 1334"/>
                                <a:gd name="T30" fmla="+- 0 927 662"/>
                                <a:gd name="T31" fmla="*/ 927 h 380"/>
                                <a:gd name="T32" fmla="+- 0 1140 572"/>
                                <a:gd name="T33" fmla="*/ T32 w 1334"/>
                                <a:gd name="T34" fmla="+- 0 923 662"/>
                                <a:gd name="T35" fmla="*/ 923 h 380"/>
                                <a:gd name="T36" fmla="+- 0 1124 572"/>
                                <a:gd name="T37" fmla="*/ T36 w 1334"/>
                                <a:gd name="T38" fmla="+- 0 921 662"/>
                                <a:gd name="T39" fmla="*/ 921 h 380"/>
                                <a:gd name="T40" fmla="+- 0 1053 572"/>
                                <a:gd name="T41" fmla="*/ T40 w 1334"/>
                                <a:gd name="T42" fmla="+- 0 937 662"/>
                                <a:gd name="T43" fmla="*/ 937 h 380"/>
                                <a:gd name="T44" fmla="+- 0 945 572"/>
                                <a:gd name="T45" fmla="*/ T44 w 1334"/>
                                <a:gd name="T46" fmla="+- 0 970 662"/>
                                <a:gd name="T47" fmla="*/ 970 h 380"/>
                                <a:gd name="T48" fmla="+- 0 906 572"/>
                                <a:gd name="T49" fmla="*/ T48 w 1334"/>
                                <a:gd name="T50" fmla="+- 0 980 662"/>
                                <a:gd name="T51" fmla="*/ 980 h 380"/>
                                <a:gd name="T52" fmla="+- 0 880 572"/>
                                <a:gd name="T53" fmla="*/ T52 w 1334"/>
                                <a:gd name="T54" fmla="+- 0 981 662"/>
                                <a:gd name="T55" fmla="*/ 981 h 380"/>
                                <a:gd name="T56" fmla="+- 0 734 572"/>
                                <a:gd name="T57" fmla="*/ T56 w 1334"/>
                                <a:gd name="T58" fmla="+- 0 951 662"/>
                                <a:gd name="T59" fmla="*/ 951 h 380"/>
                                <a:gd name="T60" fmla="+- 0 589 572"/>
                                <a:gd name="T61" fmla="*/ T60 w 1334"/>
                                <a:gd name="T62" fmla="+- 0 886 662"/>
                                <a:gd name="T63" fmla="*/ 886 h 380"/>
                                <a:gd name="T64" fmla="+- 0 575 572"/>
                                <a:gd name="T65" fmla="*/ T64 w 1334"/>
                                <a:gd name="T66" fmla="+- 0 844 662"/>
                                <a:gd name="T67" fmla="*/ 844 h 380"/>
                                <a:gd name="T68" fmla="+- 0 691 572"/>
                                <a:gd name="T69" fmla="*/ T68 w 1334"/>
                                <a:gd name="T70" fmla="+- 0 766 662"/>
                                <a:gd name="T71" fmla="*/ 766 h 380"/>
                                <a:gd name="T72" fmla="+- 0 821 572"/>
                                <a:gd name="T73" fmla="*/ T72 w 1334"/>
                                <a:gd name="T74" fmla="+- 0 730 662"/>
                                <a:gd name="T75" fmla="*/ 730 h 380"/>
                                <a:gd name="T76" fmla="+- 0 891 572"/>
                                <a:gd name="T77" fmla="*/ T76 w 1334"/>
                                <a:gd name="T78" fmla="+- 0 722 662"/>
                                <a:gd name="T79" fmla="*/ 722 h 380"/>
                                <a:gd name="T80" fmla="+- 0 1038 572"/>
                                <a:gd name="T81" fmla="*/ T80 w 1334"/>
                                <a:gd name="T82" fmla="+- 0 762 662"/>
                                <a:gd name="T83" fmla="*/ 762 h 380"/>
                                <a:gd name="T84" fmla="+- 0 1089 572"/>
                                <a:gd name="T85" fmla="*/ T84 w 1334"/>
                                <a:gd name="T86" fmla="+- 0 777 662"/>
                                <a:gd name="T87" fmla="*/ 777 h 380"/>
                                <a:gd name="T88" fmla="+- 0 1117 572"/>
                                <a:gd name="T89" fmla="*/ T88 w 1334"/>
                                <a:gd name="T90" fmla="+- 0 782 662"/>
                                <a:gd name="T91" fmla="*/ 782 h 380"/>
                                <a:gd name="T92" fmla="+- 0 1135 572"/>
                                <a:gd name="T93" fmla="*/ T92 w 1334"/>
                                <a:gd name="T94" fmla="+- 0 781 662"/>
                                <a:gd name="T95" fmla="*/ 781 h 380"/>
                                <a:gd name="T96" fmla="+- 0 1151 572"/>
                                <a:gd name="T97" fmla="*/ T96 w 1334"/>
                                <a:gd name="T98" fmla="+- 0 778 662"/>
                                <a:gd name="T99" fmla="*/ 778 h 380"/>
                                <a:gd name="T100" fmla="+- 0 1233 572"/>
                                <a:gd name="T101" fmla="*/ T100 w 1334"/>
                                <a:gd name="T102" fmla="+- 0 760 662"/>
                                <a:gd name="T103" fmla="*/ 760 h 380"/>
                                <a:gd name="T104" fmla="+- 0 1379 572"/>
                                <a:gd name="T105" fmla="*/ T104 w 1334"/>
                                <a:gd name="T106" fmla="+- 0 724 662"/>
                                <a:gd name="T107" fmla="*/ 724 h 380"/>
                                <a:gd name="T108" fmla="+- 0 1472 572"/>
                                <a:gd name="T109" fmla="*/ T108 w 1334"/>
                                <a:gd name="T110" fmla="+- 0 700 662"/>
                                <a:gd name="T111" fmla="*/ 700 h 380"/>
                                <a:gd name="T112" fmla="+- 0 1605 572"/>
                                <a:gd name="T113" fmla="*/ T112 w 1334"/>
                                <a:gd name="T114" fmla="+- 0 670 662"/>
                                <a:gd name="T115" fmla="*/ 670 h 380"/>
                                <a:gd name="T116" fmla="+- 0 1665 572"/>
                                <a:gd name="T117" fmla="*/ T116 w 1334"/>
                                <a:gd name="T118" fmla="+- 0 662 662"/>
                                <a:gd name="T119" fmla="*/ 662 h 380"/>
                                <a:gd name="T120" fmla="+- 0 1791 572"/>
                                <a:gd name="T121" fmla="*/ T120 w 1334"/>
                                <a:gd name="T122" fmla="+- 0 723 662"/>
                                <a:gd name="T123" fmla="*/ 723 h 380"/>
                                <a:gd name="T124" fmla="+- 0 1903 572"/>
                                <a:gd name="T125" fmla="*/ T124 w 1334"/>
                                <a:gd name="T126" fmla="+- 0 824 662"/>
                                <a:gd name="T127" fmla="*/ 824 h 3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1334" h="380">
                                  <a:moveTo>
                                    <a:pt x="1335" y="180"/>
                                  </a:moveTo>
                                  <a:lnTo>
                                    <a:pt x="1309" y="250"/>
                                  </a:lnTo>
                                  <a:lnTo>
                                    <a:pt x="1260" y="292"/>
                                  </a:lnTo>
                                  <a:lnTo>
                                    <a:pt x="1196" y="333"/>
                                  </a:lnTo>
                                  <a:lnTo>
                                    <a:pt x="1137" y="364"/>
                                  </a:lnTo>
                                  <a:lnTo>
                                    <a:pt x="1093" y="380"/>
                                  </a:lnTo>
                                  <a:lnTo>
                                    <a:pt x="1079" y="378"/>
                                  </a:lnTo>
                                  <a:lnTo>
                                    <a:pt x="1016" y="367"/>
                                  </a:lnTo>
                                  <a:lnTo>
                                    <a:pt x="934" y="348"/>
                                  </a:lnTo>
                                  <a:lnTo>
                                    <a:pt x="873" y="333"/>
                                  </a:lnTo>
                                  <a:lnTo>
                                    <a:pt x="810" y="318"/>
                                  </a:lnTo>
                                  <a:lnTo>
                                    <a:pt x="779" y="310"/>
                                  </a:lnTo>
                                  <a:lnTo>
                                    <a:pt x="749" y="302"/>
                                  </a:lnTo>
                                  <a:lnTo>
                                    <a:pt x="666" y="282"/>
                                  </a:lnTo>
                                  <a:lnTo>
                                    <a:pt x="603" y="268"/>
                                  </a:lnTo>
                                  <a:lnTo>
                                    <a:pt x="588" y="265"/>
                                  </a:lnTo>
                                  <a:lnTo>
                                    <a:pt x="577" y="263"/>
                                  </a:lnTo>
                                  <a:lnTo>
                                    <a:pt x="568" y="261"/>
                                  </a:lnTo>
                                  <a:lnTo>
                                    <a:pt x="560" y="260"/>
                                  </a:lnTo>
                                  <a:lnTo>
                                    <a:pt x="552" y="259"/>
                                  </a:lnTo>
                                  <a:lnTo>
                                    <a:pt x="541" y="260"/>
                                  </a:lnTo>
                                  <a:lnTo>
                                    <a:pt x="481" y="275"/>
                                  </a:lnTo>
                                  <a:lnTo>
                                    <a:pt x="404" y="299"/>
                                  </a:lnTo>
                                  <a:lnTo>
                                    <a:pt x="373" y="308"/>
                                  </a:lnTo>
                                  <a:lnTo>
                                    <a:pt x="350" y="314"/>
                                  </a:lnTo>
                                  <a:lnTo>
                                    <a:pt x="334" y="318"/>
                                  </a:lnTo>
                                  <a:lnTo>
                                    <a:pt x="324" y="320"/>
                                  </a:lnTo>
                                  <a:lnTo>
                                    <a:pt x="308" y="319"/>
                                  </a:lnTo>
                                  <a:lnTo>
                                    <a:pt x="228" y="306"/>
                                  </a:lnTo>
                                  <a:lnTo>
                                    <a:pt x="162" y="289"/>
                                  </a:lnTo>
                                  <a:lnTo>
                                    <a:pt x="77" y="258"/>
                                  </a:lnTo>
                                  <a:lnTo>
                                    <a:pt x="17" y="224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3" y="182"/>
                                  </a:lnTo>
                                  <a:lnTo>
                                    <a:pt x="60" y="129"/>
                                  </a:lnTo>
                                  <a:lnTo>
                                    <a:pt x="119" y="104"/>
                                  </a:lnTo>
                                  <a:lnTo>
                                    <a:pt x="184" y="84"/>
                                  </a:lnTo>
                                  <a:lnTo>
                                    <a:pt x="249" y="68"/>
                                  </a:lnTo>
                                  <a:lnTo>
                                    <a:pt x="310" y="59"/>
                                  </a:lnTo>
                                  <a:lnTo>
                                    <a:pt x="319" y="60"/>
                                  </a:lnTo>
                                  <a:lnTo>
                                    <a:pt x="393" y="78"/>
                                  </a:lnTo>
                                  <a:lnTo>
                                    <a:pt x="466" y="100"/>
                                  </a:lnTo>
                                  <a:lnTo>
                                    <a:pt x="495" y="109"/>
                                  </a:lnTo>
                                  <a:lnTo>
                                    <a:pt x="517" y="115"/>
                                  </a:lnTo>
                                  <a:lnTo>
                                    <a:pt x="533" y="118"/>
                                  </a:lnTo>
                                  <a:lnTo>
                                    <a:pt x="545" y="120"/>
                                  </a:lnTo>
                                  <a:lnTo>
                                    <a:pt x="555" y="120"/>
                                  </a:lnTo>
                                  <a:lnTo>
                                    <a:pt x="563" y="119"/>
                                  </a:lnTo>
                                  <a:lnTo>
                                    <a:pt x="571" y="118"/>
                                  </a:lnTo>
                                  <a:lnTo>
                                    <a:pt x="579" y="116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661" y="98"/>
                                  </a:lnTo>
                                  <a:lnTo>
                                    <a:pt x="745" y="78"/>
                                  </a:lnTo>
                                  <a:lnTo>
                                    <a:pt x="807" y="62"/>
                                  </a:lnTo>
                                  <a:lnTo>
                                    <a:pt x="838" y="54"/>
                                  </a:lnTo>
                                  <a:lnTo>
                                    <a:pt x="900" y="38"/>
                                  </a:lnTo>
                                  <a:lnTo>
                                    <a:pt x="958" y="24"/>
                                  </a:lnTo>
                                  <a:lnTo>
                                    <a:pt x="1033" y="8"/>
                                  </a:lnTo>
                                  <a:lnTo>
                                    <a:pt x="1082" y="0"/>
                                  </a:lnTo>
                                  <a:lnTo>
                                    <a:pt x="1093" y="0"/>
                                  </a:lnTo>
                                  <a:lnTo>
                                    <a:pt x="1157" y="26"/>
                                  </a:lnTo>
                                  <a:lnTo>
                                    <a:pt x="1219" y="61"/>
                                  </a:lnTo>
                                  <a:lnTo>
                                    <a:pt x="1283" y="106"/>
                                  </a:lnTo>
                                  <a:lnTo>
                                    <a:pt x="1331" y="162"/>
                                  </a:lnTo>
                                  <a:lnTo>
                                    <a:pt x="1334" y="17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287">
                              <a:solidFill>
                                <a:srgbClr val="ED1C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572" y="626"/>
                            <a:ext cx="1302" cy="190"/>
                            <a:chOff x="572" y="626"/>
                            <a:chExt cx="1302" cy="190"/>
                          </a:xfrm>
                        </wpg:grpSpPr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572" y="626"/>
                              <a:ext cx="1302" cy="190"/>
                            </a:xfrm>
                            <a:custGeom>
                              <a:avLst/>
                              <a:gdLst>
                                <a:gd name="T0" fmla="+- 0 1874 572"/>
                                <a:gd name="T1" fmla="*/ T0 w 1302"/>
                                <a:gd name="T2" fmla="+- 0 921 852"/>
                                <a:gd name="T3" fmla="*/ 921 h 190"/>
                                <a:gd name="T4" fmla="+- 0 1124 572"/>
                                <a:gd name="T5" fmla="*/ T4 w 1302"/>
                                <a:gd name="T6" fmla="+- 0 921 852"/>
                                <a:gd name="T7" fmla="*/ 921 h 190"/>
                                <a:gd name="T8" fmla="+- 0 1140 572"/>
                                <a:gd name="T9" fmla="*/ T8 w 1302"/>
                                <a:gd name="T10" fmla="+- 0 923 852"/>
                                <a:gd name="T11" fmla="*/ 923 h 190"/>
                                <a:gd name="T12" fmla="+- 0 1193 572"/>
                                <a:gd name="T13" fmla="*/ T12 w 1302"/>
                                <a:gd name="T14" fmla="+- 0 934 852"/>
                                <a:gd name="T15" fmla="*/ 934 h 190"/>
                                <a:gd name="T16" fmla="+- 0 1533 572"/>
                                <a:gd name="T17" fmla="*/ T16 w 1302"/>
                                <a:gd name="T18" fmla="+- 0 1017 852"/>
                                <a:gd name="T19" fmla="*/ 1017 h 190"/>
                                <a:gd name="T20" fmla="+- 0 1628 572"/>
                                <a:gd name="T21" fmla="*/ T20 w 1302"/>
                                <a:gd name="T22" fmla="+- 0 1038 852"/>
                                <a:gd name="T23" fmla="*/ 1038 h 190"/>
                                <a:gd name="T24" fmla="+- 0 1659 572"/>
                                <a:gd name="T25" fmla="*/ T24 w 1302"/>
                                <a:gd name="T26" fmla="+- 0 1042 852"/>
                                <a:gd name="T27" fmla="*/ 1042 h 190"/>
                                <a:gd name="T28" fmla="+- 0 1683 572"/>
                                <a:gd name="T29" fmla="*/ T28 w 1302"/>
                                <a:gd name="T30" fmla="+- 0 1037 852"/>
                                <a:gd name="T31" fmla="*/ 1037 h 190"/>
                                <a:gd name="T32" fmla="+- 0 1715 572"/>
                                <a:gd name="T33" fmla="*/ T32 w 1302"/>
                                <a:gd name="T34" fmla="+- 0 1024 852"/>
                                <a:gd name="T35" fmla="*/ 1024 h 190"/>
                                <a:gd name="T36" fmla="+- 0 1774 572"/>
                                <a:gd name="T37" fmla="*/ T36 w 1302"/>
                                <a:gd name="T38" fmla="+- 0 992 852"/>
                                <a:gd name="T39" fmla="*/ 992 h 190"/>
                                <a:gd name="T40" fmla="+- 0 1839 572"/>
                                <a:gd name="T41" fmla="*/ T40 w 1302"/>
                                <a:gd name="T42" fmla="+- 0 949 852"/>
                                <a:gd name="T43" fmla="*/ 949 h 190"/>
                                <a:gd name="T44" fmla="+- 0 1874 572"/>
                                <a:gd name="T45" fmla="*/ T44 w 1302"/>
                                <a:gd name="T46" fmla="+- 0 921 852"/>
                                <a:gd name="T47" fmla="*/ 921 h 1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302" h="190">
                                  <a:moveTo>
                                    <a:pt x="1302" y="69"/>
                                  </a:moveTo>
                                  <a:lnTo>
                                    <a:pt x="552" y="69"/>
                                  </a:lnTo>
                                  <a:lnTo>
                                    <a:pt x="568" y="71"/>
                                  </a:lnTo>
                                  <a:lnTo>
                                    <a:pt x="621" y="82"/>
                                  </a:lnTo>
                                  <a:lnTo>
                                    <a:pt x="961" y="165"/>
                                  </a:lnTo>
                                  <a:lnTo>
                                    <a:pt x="1056" y="186"/>
                                  </a:lnTo>
                                  <a:lnTo>
                                    <a:pt x="1087" y="190"/>
                                  </a:lnTo>
                                  <a:lnTo>
                                    <a:pt x="1111" y="185"/>
                                  </a:lnTo>
                                  <a:lnTo>
                                    <a:pt x="1143" y="172"/>
                                  </a:lnTo>
                                  <a:lnTo>
                                    <a:pt x="1202" y="140"/>
                                  </a:lnTo>
                                  <a:lnTo>
                                    <a:pt x="1267" y="97"/>
                                  </a:lnTo>
                                  <a:lnTo>
                                    <a:pt x="1302" y="69"/>
                                  </a:lnTo>
                                </a:path>
                              </a:pathLst>
                            </a:custGeom>
                            <a:solidFill>
                              <a:srgbClr val="ED1C2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572" y="626"/>
                              <a:ext cx="1302" cy="190"/>
                            </a:xfrm>
                            <a:custGeom>
                              <a:avLst/>
                              <a:gdLst>
                                <a:gd name="T0" fmla="+- 0 1907 572"/>
                                <a:gd name="T1" fmla="*/ T0 w 1302"/>
                                <a:gd name="T2" fmla="+- 0 852 852"/>
                                <a:gd name="T3" fmla="*/ 852 h 190"/>
                                <a:gd name="T4" fmla="+- 0 572 572"/>
                                <a:gd name="T5" fmla="*/ T4 w 1302"/>
                                <a:gd name="T6" fmla="+- 0 860 852"/>
                                <a:gd name="T7" fmla="*/ 860 h 190"/>
                                <a:gd name="T8" fmla="+- 0 577 572"/>
                                <a:gd name="T9" fmla="*/ T8 w 1302"/>
                                <a:gd name="T10" fmla="+- 0 872 852"/>
                                <a:gd name="T11" fmla="*/ 872 h 190"/>
                                <a:gd name="T12" fmla="+- 0 588 572"/>
                                <a:gd name="T13" fmla="*/ T12 w 1302"/>
                                <a:gd name="T14" fmla="+- 0 884 852"/>
                                <a:gd name="T15" fmla="*/ 884 h 190"/>
                                <a:gd name="T16" fmla="+- 0 674 572"/>
                                <a:gd name="T17" fmla="*/ T16 w 1302"/>
                                <a:gd name="T18" fmla="+- 0 931 852"/>
                                <a:gd name="T19" fmla="*/ 931 h 190"/>
                                <a:gd name="T20" fmla="+- 0 797 572"/>
                                <a:gd name="T21" fmla="*/ T20 w 1302"/>
                                <a:gd name="T22" fmla="+- 0 968 852"/>
                                <a:gd name="T23" fmla="*/ 968 h 190"/>
                                <a:gd name="T24" fmla="+- 0 877 572"/>
                                <a:gd name="T25" fmla="*/ T24 w 1302"/>
                                <a:gd name="T26" fmla="+- 0 981 852"/>
                                <a:gd name="T27" fmla="*/ 981 h 190"/>
                                <a:gd name="T28" fmla="+- 0 891 572"/>
                                <a:gd name="T29" fmla="*/ T28 w 1302"/>
                                <a:gd name="T30" fmla="+- 0 982 852"/>
                                <a:gd name="T31" fmla="*/ 982 h 190"/>
                                <a:gd name="T32" fmla="+- 0 909 572"/>
                                <a:gd name="T33" fmla="*/ T32 w 1302"/>
                                <a:gd name="T34" fmla="+- 0 979 852"/>
                                <a:gd name="T35" fmla="*/ 979 h 190"/>
                                <a:gd name="T36" fmla="+- 0 923 572"/>
                                <a:gd name="T37" fmla="*/ T36 w 1302"/>
                                <a:gd name="T38" fmla="+- 0 976 852"/>
                                <a:gd name="T39" fmla="*/ 976 h 190"/>
                                <a:gd name="T40" fmla="+- 0 1097 572"/>
                                <a:gd name="T41" fmla="*/ T40 w 1302"/>
                                <a:gd name="T42" fmla="+- 0 925 852"/>
                                <a:gd name="T43" fmla="*/ 925 h 190"/>
                                <a:gd name="T44" fmla="+- 0 1124 572"/>
                                <a:gd name="T45" fmla="*/ T44 w 1302"/>
                                <a:gd name="T46" fmla="+- 0 921 852"/>
                                <a:gd name="T47" fmla="*/ 921 h 190"/>
                                <a:gd name="T48" fmla="+- 0 1874 572"/>
                                <a:gd name="T49" fmla="*/ T48 w 1302"/>
                                <a:gd name="T50" fmla="+- 0 921 852"/>
                                <a:gd name="T51" fmla="*/ 921 h 190"/>
                                <a:gd name="T52" fmla="+- 0 1887 572"/>
                                <a:gd name="T53" fmla="*/ T52 w 1302"/>
                                <a:gd name="T54" fmla="+- 0 907 852"/>
                                <a:gd name="T55" fmla="*/ 907 h 190"/>
                                <a:gd name="T56" fmla="+- 0 1900 572"/>
                                <a:gd name="T57" fmla="*/ T56 w 1302"/>
                                <a:gd name="T58" fmla="+- 0 884 852"/>
                                <a:gd name="T59" fmla="*/ 884 h 190"/>
                                <a:gd name="T60" fmla="+- 0 1907 572"/>
                                <a:gd name="T61" fmla="*/ T60 w 1302"/>
                                <a:gd name="T62" fmla="+- 0 852 852"/>
                                <a:gd name="T63" fmla="*/ 852 h 1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302" h="190">
                                  <a:moveTo>
                                    <a:pt x="1335" y="0"/>
                                  </a:moveTo>
                                  <a:lnTo>
                                    <a:pt x="0" y="8"/>
                                  </a:lnTo>
                                  <a:lnTo>
                                    <a:pt x="5" y="20"/>
                                  </a:lnTo>
                                  <a:lnTo>
                                    <a:pt x="16" y="32"/>
                                  </a:lnTo>
                                  <a:lnTo>
                                    <a:pt x="102" y="79"/>
                                  </a:lnTo>
                                  <a:lnTo>
                                    <a:pt x="225" y="116"/>
                                  </a:lnTo>
                                  <a:lnTo>
                                    <a:pt x="305" y="129"/>
                                  </a:lnTo>
                                  <a:lnTo>
                                    <a:pt x="319" y="130"/>
                                  </a:lnTo>
                                  <a:lnTo>
                                    <a:pt x="337" y="127"/>
                                  </a:lnTo>
                                  <a:lnTo>
                                    <a:pt x="351" y="124"/>
                                  </a:lnTo>
                                  <a:lnTo>
                                    <a:pt x="525" y="73"/>
                                  </a:lnTo>
                                  <a:lnTo>
                                    <a:pt x="552" y="69"/>
                                  </a:lnTo>
                                  <a:lnTo>
                                    <a:pt x="1302" y="69"/>
                                  </a:lnTo>
                                  <a:lnTo>
                                    <a:pt x="1315" y="55"/>
                                  </a:lnTo>
                                  <a:lnTo>
                                    <a:pt x="1328" y="32"/>
                                  </a:lnTo>
                                  <a:lnTo>
                                    <a:pt x="1335" y="0"/>
                                  </a:lnTo>
                                </a:path>
                              </a:pathLst>
                            </a:custGeom>
                            <a:solidFill>
                              <a:srgbClr val="ED1C2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573" y="626"/>
                            <a:ext cx="1334" cy="190"/>
                            <a:chOff x="573" y="626"/>
                            <a:chExt cx="1334" cy="190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573" y="626"/>
                              <a:ext cx="1334" cy="190"/>
                            </a:xfrm>
                            <a:custGeom>
                              <a:avLst/>
                              <a:gdLst>
                                <a:gd name="T0" fmla="+- 0 1907 573"/>
                                <a:gd name="T1" fmla="*/ T0 w 1334"/>
                                <a:gd name="T2" fmla="+- 0 852 852"/>
                                <a:gd name="T3" fmla="*/ 852 h 190"/>
                                <a:gd name="T4" fmla="+- 0 1874 573"/>
                                <a:gd name="T5" fmla="*/ T4 w 1334"/>
                                <a:gd name="T6" fmla="+- 0 922 852"/>
                                <a:gd name="T7" fmla="*/ 922 h 190"/>
                                <a:gd name="T8" fmla="+- 0 1817 573"/>
                                <a:gd name="T9" fmla="*/ T8 w 1334"/>
                                <a:gd name="T10" fmla="+- 0 964 852"/>
                                <a:gd name="T11" fmla="*/ 964 h 190"/>
                                <a:gd name="T12" fmla="+- 0 1753 573"/>
                                <a:gd name="T13" fmla="*/ T12 w 1334"/>
                                <a:gd name="T14" fmla="+- 0 1004 852"/>
                                <a:gd name="T15" fmla="*/ 1004 h 190"/>
                                <a:gd name="T16" fmla="+- 0 1698 573"/>
                                <a:gd name="T17" fmla="*/ T16 w 1334"/>
                                <a:gd name="T18" fmla="+- 0 1031 852"/>
                                <a:gd name="T19" fmla="*/ 1031 h 190"/>
                                <a:gd name="T20" fmla="+- 0 1659 573"/>
                                <a:gd name="T21" fmla="*/ T20 w 1334"/>
                                <a:gd name="T22" fmla="+- 0 1042 852"/>
                                <a:gd name="T23" fmla="*/ 1042 h 190"/>
                                <a:gd name="T24" fmla="+- 0 1646 573"/>
                                <a:gd name="T25" fmla="*/ T24 w 1334"/>
                                <a:gd name="T26" fmla="+- 0 1041 852"/>
                                <a:gd name="T27" fmla="*/ 1041 h 190"/>
                                <a:gd name="T28" fmla="+- 0 1585 573"/>
                                <a:gd name="T29" fmla="*/ T28 w 1334"/>
                                <a:gd name="T30" fmla="+- 0 1029 852"/>
                                <a:gd name="T31" fmla="*/ 1029 h 190"/>
                                <a:gd name="T32" fmla="+- 0 1504 573"/>
                                <a:gd name="T33" fmla="*/ T32 w 1334"/>
                                <a:gd name="T34" fmla="+- 0 1010 852"/>
                                <a:gd name="T35" fmla="*/ 1010 h 190"/>
                                <a:gd name="T36" fmla="+- 0 1444 573"/>
                                <a:gd name="T37" fmla="*/ T36 w 1334"/>
                                <a:gd name="T38" fmla="+- 0 995 852"/>
                                <a:gd name="T39" fmla="*/ 995 h 190"/>
                                <a:gd name="T40" fmla="+- 0 1382 573"/>
                                <a:gd name="T41" fmla="*/ T40 w 1334"/>
                                <a:gd name="T42" fmla="+- 0 980 852"/>
                                <a:gd name="T43" fmla="*/ 980 h 190"/>
                                <a:gd name="T44" fmla="+- 0 1351 573"/>
                                <a:gd name="T45" fmla="*/ T44 w 1334"/>
                                <a:gd name="T46" fmla="+- 0 972 852"/>
                                <a:gd name="T47" fmla="*/ 972 h 190"/>
                                <a:gd name="T48" fmla="+- 0 1321 573"/>
                                <a:gd name="T49" fmla="*/ T48 w 1334"/>
                                <a:gd name="T50" fmla="+- 0 964 852"/>
                                <a:gd name="T51" fmla="*/ 964 h 190"/>
                                <a:gd name="T52" fmla="+- 0 1238 573"/>
                                <a:gd name="T53" fmla="*/ T52 w 1334"/>
                                <a:gd name="T54" fmla="+- 0 944 852"/>
                                <a:gd name="T55" fmla="*/ 944 h 190"/>
                                <a:gd name="T56" fmla="+- 0 1175 573"/>
                                <a:gd name="T57" fmla="*/ T56 w 1334"/>
                                <a:gd name="T58" fmla="+- 0 930 852"/>
                                <a:gd name="T59" fmla="*/ 930 h 190"/>
                                <a:gd name="T60" fmla="+- 0 1160 573"/>
                                <a:gd name="T61" fmla="*/ T60 w 1334"/>
                                <a:gd name="T62" fmla="+- 0 927 852"/>
                                <a:gd name="T63" fmla="*/ 927 h 190"/>
                                <a:gd name="T64" fmla="+- 0 1149 573"/>
                                <a:gd name="T65" fmla="*/ T64 w 1334"/>
                                <a:gd name="T66" fmla="+- 0 925 852"/>
                                <a:gd name="T67" fmla="*/ 925 h 190"/>
                                <a:gd name="T68" fmla="+- 0 1140 573"/>
                                <a:gd name="T69" fmla="*/ T68 w 1334"/>
                                <a:gd name="T70" fmla="+- 0 923 852"/>
                                <a:gd name="T71" fmla="*/ 923 h 190"/>
                                <a:gd name="T72" fmla="+- 0 1132 573"/>
                                <a:gd name="T73" fmla="*/ T72 w 1334"/>
                                <a:gd name="T74" fmla="+- 0 922 852"/>
                                <a:gd name="T75" fmla="*/ 922 h 190"/>
                                <a:gd name="T76" fmla="+- 0 1124 573"/>
                                <a:gd name="T77" fmla="*/ T76 w 1334"/>
                                <a:gd name="T78" fmla="+- 0 921 852"/>
                                <a:gd name="T79" fmla="*/ 921 h 190"/>
                                <a:gd name="T80" fmla="+- 0 1113 573"/>
                                <a:gd name="T81" fmla="*/ T80 w 1334"/>
                                <a:gd name="T82" fmla="+- 0 922 852"/>
                                <a:gd name="T83" fmla="*/ 922 h 190"/>
                                <a:gd name="T84" fmla="+- 0 1053 573"/>
                                <a:gd name="T85" fmla="*/ T84 w 1334"/>
                                <a:gd name="T86" fmla="+- 0 937 852"/>
                                <a:gd name="T87" fmla="*/ 937 h 190"/>
                                <a:gd name="T88" fmla="+- 0 976 573"/>
                                <a:gd name="T89" fmla="*/ T88 w 1334"/>
                                <a:gd name="T90" fmla="+- 0 961 852"/>
                                <a:gd name="T91" fmla="*/ 961 h 190"/>
                                <a:gd name="T92" fmla="+- 0 945 573"/>
                                <a:gd name="T93" fmla="*/ T92 w 1334"/>
                                <a:gd name="T94" fmla="+- 0 970 852"/>
                                <a:gd name="T95" fmla="*/ 970 h 190"/>
                                <a:gd name="T96" fmla="+- 0 922 573"/>
                                <a:gd name="T97" fmla="*/ T96 w 1334"/>
                                <a:gd name="T98" fmla="+- 0 976 852"/>
                                <a:gd name="T99" fmla="*/ 976 h 190"/>
                                <a:gd name="T100" fmla="+- 0 907 573"/>
                                <a:gd name="T101" fmla="*/ T100 w 1334"/>
                                <a:gd name="T102" fmla="+- 0 980 852"/>
                                <a:gd name="T103" fmla="*/ 980 h 190"/>
                                <a:gd name="T104" fmla="+- 0 896 573"/>
                                <a:gd name="T105" fmla="*/ T104 w 1334"/>
                                <a:gd name="T106" fmla="+- 0 982 852"/>
                                <a:gd name="T107" fmla="*/ 982 h 190"/>
                                <a:gd name="T108" fmla="+- 0 880 573"/>
                                <a:gd name="T109" fmla="*/ T108 w 1334"/>
                                <a:gd name="T110" fmla="+- 0 981 852"/>
                                <a:gd name="T111" fmla="*/ 981 h 190"/>
                                <a:gd name="T112" fmla="+- 0 800 573"/>
                                <a:gd name="T113" fmla="*/ T112 w 1334"/>
                                <a:gd name="T114" fmla="+- 0 968 852"/>
                                <a:gd name="T115" fmla="*/ 968 h 190"/>
                                <a:gd name="T116" fmla="+- 0 734 573"/>
                                <a:gd name="T117" fmla="*/ T116 w 1334"/>
                                <a:gd name="T118" fmla="+- 0 951 852"/>
                                <a:gd name="T119" fmla="*/ 951 h 190"/>
                                <a:gd name="T120" fmla="+- 0 650 573"/>
                                <a:gd name="T121" fmla="*/ T120 w 1334"/>
                                <a:gd name="T122" fmla="+- 0 920 852"/>
                                <a:gd name="T123" fmla="*/ 920 h 190"/>
                                <a:gd name="T124" fmla="+- 0 590 573"/>
                                <a:gd name="T125" fmla="*/ T124 w 1334"/>
                                <a:gd name="T126" fmla="+- 0 885 852"/>
                                <a:gd name="T127" fmla="*/ 885 h 190"/>
                                <a:gd name="T128" fmla="+- 0 573 573"/>
                                <a:gd name="T129" fmla="*/ T128 w 1334"/>
                                <a:gd name="T130" fmla="+- 0 862 852"/>
                                <a:gd name="T131" fmla="*/ 862 h 190"/>
                                <a:gd name="T132" fmla="+- 0 1907 573"/>
                                <a:gd name="T133" fmla="*/ T132 w 1334"/>
                                <a:gd name="T134" fmla="+- 0 852 852"/>
                                <a:gd name="T135" fmla="*/ 852 h 1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1334" h="190">
                                  <a:moveTo>
                                    <a:pt x="1334" y="0"/>
                                  </a:moveTo>
                                  <a:lnTo>
                                    <a:pt x="1301" y="70"/>
                                  </a:lnTo>
                                  <a:lnTo>
                                    <a:pt x="1244" y="112"/>
                                  </a:lnTo>
                                  <a:lnTo>
                                    <a:pt x="1180" y="152"/>
                                  </a:lnTo>
                                  <a:lnTo>
                                    <a:pt x="1125" y="179"/>
                                  </a:lnTo>
                                  <a:lnTo>
                                    <a:pt x="1086" y="190"/>
                                  </a:lnTo>
                                  <a:lnTo>
                                    <a:pt x="1073" y="189"/>
                                  </a:lnTo>
                                  <a:lnTo>
                                    <a:pt x="1012" y="177"/>
                                  </a:lnTo>
                                  <a:lnTo>
                                    <a:pt x="931" y="158"/>
                                  </a:lnTo>
                                  <a:lnTo>
                                    <a:pt x="871" y="143"/>
                                  </a:lnTo>
                                  <a:lnTo>
                                    <a:pt x="809" y="128"/>
                                  </a:lnTo>
                                  <a:lnTo>
                                    <a:pt x="778" y="120"/>
                                  </a:lnTo>
                                  <a:lnTo>
                                    <a:pt x="748" y="112"/>
                                  </a:lnTo>
                                  <a:lnTo>
                                    <a:pt x="665" y="92"/>
                                  </a:lnTo>
                                  <a:lnTo>
                                    <a:pt x="602" y="78"/>
                                  </a:lnTo>
                                  <a:lnTo>
                                    <a:pt x="587" y="75"/>
                                  </a:lnTo>
                                  <a:lnTo>
                                    <a:pt x="576" y="73"/>
                                  </a:lnTo>
                                  <a:lnTo>
                                    <a:pt x="567" y="71"/>
                                  </a:lnTo>
                                  <a:lnTo>
                                    <a:pt x="559" y="70"/>
                                  </a:lnTo>
                                  <a:lnTo>
                                    <a:pt x="551" y="69"/>
                                  </a:lnTo>
                                  <a:lnTo>
                                    <a:pt x="540" y="70"/>
                                  </a:lnTo>
                                  <a:lnTo>
                                    <a:pt x="480" y="85"/>
                                  </a:lnTo>
                                  <a:lnTo>
                                    <a:pt x="403" y="109"/>
                                  </a:lnTo>
                                  <a:lnTo>
                                    <a:pt x="372" y="118"/>
                                  </a:lnTo>
                                  <a:lnTo>
                                    <a:pt x="349" y="124"/>
                                  </a:lnTo>
                                  <a:lnTo>
                                    <a:pt x="334" y="128"/>
                                  </a:lnTo>
                                  <a:lnTo>
                                    <a:pt x="323" y="130"/>
                                  </a:lnTo>
                                  <a:lnTo>
                                    <a:pt x="307" y="129"/>
                                  </a:lnTo>
                                  <a:lnTo>
                                    <a:pt x="227" y="116"/>
                                  </a:lnTo>
                                  <a:lnTo>
                                    <a:pt x="161" y="99"/>
                                  </a:lnTo>
                                  <a:lnTo>
                                    <a:pt x="77" y="68"/>
                                  </a:lnTo>
                                  <a:lnTo>
                                    <a:pt x="17" y="33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133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287">
                              <a:solidFill>
                                <a:srgbClr val="ED1C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576F89" id="Group 5653" o:spid="_x0000_s1026" style="position:absolute;margin-left:0;margin-top:11.3pt;width:538.55pt;height:62.45pt;z-index:-251658240;mso-position-horizontal-relative:page;mso-position-vertical-relative:page" coordorigin=",436" coordsize="10769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">
                <v:group id="Group 2" o:spid="_x0000_s1027" style="position:absolute;top:628;width:10769;height:2" coordorigin=",628" coordsize="107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4" o:spid="_x0000_s1028" style="position:absolute;top:628;width:10769;height:2;visibility:visible;mso-wrap-style:square;v-text-anchor:top" coordsize="107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" path="m287,l11055,e" filled="f" strokecolor="#ed1c24" strokeweight=".2pt">
                    <v:path arrowok="t" o:connecttype="custom" o:connectlocs="287,0;11055,0" o:connectangles="0,0"/>
                  </v:shape>
                </v:group>
                <v:group id="Group 3" o:spid="_x0000_s1029" style="position:absolute;left:577;top:437;width:1296;height:376" coordorigin="577,437" coordsize="1296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1" o:spid="_x0000_s1030" style="position:absolute;left:577;top:437;width:1296;height:376;visibility:visible;mso-wrap-style:square;v-text-anchor:top" coordsize="1296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" path="m1295,258r-749,l563,260r53,11l969,354r74,15l1085,375r16,1l1120,369r34,-16l1192,332r69,-45l1295,258e" stroked="f">
                    <v:path arrowok="t" o:connecttype="custom" o:connectlocs="1295,921;546,921;563,923;616,934;969,1017;1043,1032;1085,1038;1101,1039;1120,1032;1154,1016;1192,995;1261,950;1295,921" o:connectangles="0,0,0,0,0,0,0,0,0,0,0,0,0"/>
                  </v:shape>
                  <v:shape id="Freeform 12" o:spid="_x0000_s1031" style="position:absolute;left:577;top:437;width:1296;height:376;visibility:visible;mso-wrap-style:square;v-text-anchor:top" coordsize="1296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" path="m298,59l225,71,158,89,97,109,35,139,,209r10,12l97,268r123,37l299,319r15,l332,317r14,-4l520,262r26,-4l1295,258r21,-26l1304,127r-8,-8l551,119r-21,-2l492,108,390,77,335,63,315,59r-17,e" stroked="f">
                    <v:path arrowok="t" o:connecttype="custom" o:connectlocs="298,722;225,734;158,752;97,772;35,802;0,872;10,884;97,931;220,968;299,982;314,982;332,980;346,976;520,925;546,921;1295,921;1316,895;1304,790;1296,782;551,782;530,780;492,771;390,740;335,726;315,722;298,722" o:connectangles="0,0,0,0,0,0,0,0,0,0,0,0,0,0,0,0,0,0,0,0,0,0,0,0,0,0"/>
                  </v:shape>
                  <v:shape id="Freeform 13" o:spid="_x0000_s1032" style="position:absolute;left:577;top:437;width:1296;height:376;visibility:visible;mso-wrap-style:square;v-text-anchor:top" coordsize="1296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" path="m1064,r-17,3l1005,11,603,109r-52,10l1296,119r-13,-11l1210,59,1145,22,1092,3,1064,e" stroked="f">
                    <v:path arrowok="t" o:connecttype="custom" o:connectlocs="1064,663;1047,666;1005,674;603,772;551,782;1296,782;1283,771;1210,722;1145,685;1092,666;1064,663" o:connectangles="0,0,0,0,0,0,0,0,0,0,0"/>
                  </v:shape>
                </v:group>
                <v:group id="Group 4" o:spid="_x0000_s1033" style="position:absolute;left:572;top:436;width:1334;height:380" coordorigin="572,436" coordsize="1334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10" o:spid="_x0000_s1034" style="position:absolute;left:572;top:436;width:1334;height:380;visibility:visible;mso-wrap-style:square;v-text-anchor:top" coordsize="1334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" path="m1335,180r-26,70l1260,292r-64,41l1137,364r-44,16l1079,378r-63,-11l934,348,873,333,810,318r-31,-8l749,302,666,282,603,268r-15,-3l577,263r-9,-2l560,260r-8,-1l541,260r-60,15l404,299r-31,9l350,314r-16,4l324,320r-16,-1l228,306,162,289,77,258,17,224,,200,3,182,60,129r59,-25l184,84,249,68r61,-9l319,60r74,18l466,100r29,9l517,115r16,3l545,120r10,l563,119r8,-1l579,116r16,-3l661,98,745,78,807,62r31,-8l900,38,958,24,1033,8,1082,r11,l1157,26r62,35l1283,106r48,56l1334,178r1,2xe" filled="f" strokecolor="#ed1c24" strokeweight=".25797mm">
                    <v:path arrowok="t" o:connecttype="custom" o:connectlocs="1309,912;1196,995;1093,1042;1016,1029;873,995;779,972;666,944;588,927;568,923;552,921;481,937;373,970;334,980;308,981;162,951;17,886;3,844;119,766;249,730;319,722;466,762;517,777;545,782;563,781;579,778;661,760;807,724;900,700;1033,670;1093,662;1219,723;1331,824" o:connectangles="0,0,0,0,0,0,0,0,0,0,0,0,0,0,0,0,0,0,0,0,0,0,0,0,0,0,0,0,0,0,0,0"/>
                  </v:shape>
                </v:group>
                <v:group id="Group 5" o:spid="_x0000_s1035" style="position:absolute;left:572;top:626;width:1302;height:190" coordorigin="572,626" coordsize="1302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6" style="position:absolute;left:572;top:626;width:1302;height:190;visibility:visible;mso-wrap-style:square;v-text-anchor:top" coordsize="1302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" path="m1302,69r-750,l568,71r53,11l961,165r95,21l1087,190r24,-5l1143,172r59,-32l1267,97r35,-28e" fillcolor="#ed1c24" stroked="f">
                    <v:path arrowok="t" o:connecttype="custom" o:connectlocs="1302,921;552,921;568,923;621,934;961,1017;1056,1038;1087,1042;1111,1037;1143,1024;1202,992;1267,949;1302,921" o:connectangles="0,0,0,0,0,0,0,0,0,0,0,0"/>
                  </v:shape>
                  <v:shape id="Freeform 9" o:spid="_x0000_s1037" style="position:absolute;left:572;top:626;width:1302;height:190;visibility:visible;mso-wrap-style:square;v-text-anchor:top" coordsize="1302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" path="m1335,l,8,5,20,16,32r86,47l225,116r80,13l319,130r18,-3l351,124,525,73r27,-4l1302,69r13,-14l1328,32,1335,e" fillcolor="#ed1c24" stroked="f">
                    <v:path arrowok="t" o:connecttype="custom" o:connectlocs="1335,852;0,860;5,872;16,884;102,931;225,968;305,981;319,982;337,979;351,976;525,925;552,921;1302,921;1315,907;1328,884;1335,852" o:connectangles="0,0,0,0,0,0,0,0,0,0,0,0,0,0,0,0"/>
                  </v:shape>
                </v:group>
                <v:group id="Group 6" o:spid="_x0000_s1038" style="position:absolute;left:573;top:626;width:1334;height:190" coordorigin="573,626" coordsize="133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39" style="position:absolute;left:573;top:626;width:1334;height:190;visibility:visible;mso-wrap-style:square;v-text-anchor:top" coordsize="133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" path="m1334,r-33,70l1244,112r-64,40l1125,179r-39,11l1073,189r-61,-12l931,158,871,143,809,128r-31,-8l748,112,665,92,602,78,587,75,576,73r-9,-2l559,70r-8,-1l540,70,480,85r-77,24l372,118r-23,6l334,128r-11,2l307,129,227,116,161,99,77,68,17,33,,10,1334,xe" filled="f" strokecolor="#ed1c24" strokeweight=".25797mm">
                    <v:path arrowok="t" o:connecttype="custom" o:connectlocs="1334,852;1301,922;1244,964;1180,1004;1125,1031;1086,1042;1073,1041;1012,1029;931,1010;871,995;809,980;778,972;748,964;665,944;602,930;587,927;576,925;567,923;559,922;551,921;540,922;480,937;403,961;372,970;349,976;334,980;323,982;307,981;227,968;161,951;77,920;17,885;0,862;1334,852" o:connectangles="0,0,0,0,0,0,0,0,0,0,0,0,0,0,0,0,0,0,0,0,0,0,0,0,0,0,0,0,0,0,0,0,0,0"/>
                  </v:shape>
                </v:group>
                <w10:wrap anchorx="page" anchory="page"/>
              </v:group>
            </w:pict>
          </mc:Fallback>
        </mc:AlternateContent>
      </w:r>
    </w:p>
    <w:p w14:paraId="601AAA15" w14:textId="77777777" w:rsidR="002A1984" w:rsidRDefault="00274D5F">
      <w:pPr>
        <w:rPr>
          <w:ins w:id="603" w:author="McMahon, Natasha" w:date="2020-03-10T15:06:00Z"/>
        </w:rPr>
      </w:pPr>
      <w:ins w:id="604" w:author="McMahon, Natasha" w:date="2020-03-10T15:06:00Z">
        <w:r>
          <w:t xml:space="preserve">AIS </w:t>
        </w:r>
        <w:proofErr w:type="spellStart"/>
        <w:r>
          <w:t>AtoN</w:t>
        </w:r>
        <w:proofErr w:type="spellEnd"/>
      </w:ins>
    </w:p>
    <w:p w14:paraId="79FBCC7B" w14:textId="77777777" w:rsidR="00274D5F" w:rsidRDefault="00274D5F">
      <w:pPr>
        <w:rPr>
          <w:ins w:id="605" w:author="McMahon, Natasha" w:date="2020-03-10T15:10:00Z"/>
        </w:rPr>
      </w:pPr>
    </w:p>
    <w:p w14:paraId="4BE07741" w14:textId="77777777" w:rsidR="00274D5F" w:rsidRDefault="00274D5F">
      <w:pPr>
        <w:rPr>
          <w:ins w:id="606" w:author="McMahon, Natasha" w:date="2020-03-10T15:09:00Z"/>
        </w:rPr>
      </w:pPr>
      <w:ins w:id="607" w:author="McMahon, Natasha" w:date="2020-03-10T15:09:00Z">
        <w:r>
          <w:t xml:space="preserve">Real, Synthetic, and Virtual AIS </w:t>
        </w:r>
        <w:proofErr w:type="spellStart"/>
        <w:r>
          <w:t>AtoN</w:t>
        </w:r>
        <w:proofErr w:type="spellEnd"/>
        <w:r>
          <w:t xml:space="preserve"> </w:t>
        </w:r>
      </w:ins>
    </w:p>
    <w:p w14:paraId="7D4BDA17" w14:textId="77777777" w:rsidR="00274D5F" w:rsidRDefault="00274D5F">
      <w:pPr>
        <w:rPr>
          <w:ins w:id="608" w:author="McMahon, Natasha" w:date="2020-03-10T15:09:00Z"/>
        </w:rPr>
      </w:pPr>
    </w:p>
    <w:p w14:paraId="61FAB09F" w14:textId="77777777" w:rsidR="00274D5F" w:rsidRDefault="00274D5F">
      <w:pPr>
        <w:rPr>
          <w:ins w:id="609" w:author="McMahon, Natasha" w:date="2020-03-10T15:09:00Z"/>
        </w:rPr>
      </w:pPr>
      <w:ins w:id="610" w:author="McMahon, Natasha" w:date="2020-03-10T15:09:00Z">
        <w:r>
          <w:t xml:space="preserve">An AIS </w:t>
        </w:r>
        <w:proofErr w:type="spellStart"/>
        <w:r>
          <w:t>AtoN</w:t>
        </w:r>
        <w:proofErr w:type="spellEnd"/>
        <w:r>
          <w:t xml:space="preserve"> can be implemented in three ways, Real, Synthetic, and Virtual. For Virtual AIS </w:t>
        </w:r>
        <w:proofErr w:type="spellStart"/>
        <w:r>
          <w:t>AtoN</w:t>
        </w:r>
        <w:proofErr w:type="spellEnd"/>
        <w:r>
          <w:t xml:space="preserve"> reference should be made to IALA Recommendation O-143, and to IALA Guideline 1081. </w:t>
        </w:r>
      </w:ins>
    </w:p>
    <w:p w14:paraId="69569ECC" w14:textId="77777777" w:rsidR="00274D5F" w:rsidRDefault="004F0DCE">
      <w:pPr>
        <w:rPr>
          <w:ins w:id="611" w:author="McMahon, Natasha" w:date="2020-03-10T15:09:00Z"/>
        </w:rPr>
      </w:pPr>
      <w:ins w:id="612" w:author="McMahon, Natasha" w:date="2020-03-10T15:34:00Z">
        <w:r>
          <w:t xml:space="preserve">Recommendation A-126 – the use of the Automatic Identification Systems (AIS) in Marine Aids to Navigation Services </w:t>
        </w:r>
      </w:ins>
    </w:p>
    <w:p w14:paraId="3B16EC8C" w14:textId="77777777" w:rsidR="004F0DCE" w:rsidRDefault="004F0DCE">
      <w:pPr>
        <w:rPr>
          <w:ins w:id="613" w:author="McMahon, Natasha" w:date="2020-03-10T15:34:00Z"/>
          <w:b/>
        </w:rPr>
      </w:pPr>
    </w:p>
    <w:p w14:paraId="797D9B09" w14:textId="77777777" w:rsidR="00274D5F" w:rsidRPr="003B7B31" w:rsidRDefault="00274D5F">
      <w:pPr>
        <w:rPr>
          <w:ins w:id="614" w:author="McMahon, Natasha" w:date="2020-03-10T15:11:00Z"/>
          <w:b/>
          <w:rPrChange w:id="615" w:author="McMahon, Natasha" w:date="2020-03-10T15:33:00Z">
            <w:rPr>
              <w:ins w:id="616" w:author="McMahon, Natasha" w:date="2020-03-10T15:11:00Z"/>
            </w:rPr>
          </w:rPrChange>
        </w:rPr>
      </w:pPr>
      <w:ins w:id="617" w:author="McMahon, Natasha" w:date="2020-03-10T15:09:00Z">
        <w:r w:rsidRPr="003B7B31">
          <w:rPr>
            <w:b/>
            <w:rPrChange w:id="618" w:author="McMahon, Natasha" w:date="2020-03-10T15:33:00Z">
              <w:rPr/>
            </w:rPrChange>
          </w:rPr>
          <w:t xml:space="preserve">Real AIS </w:t>
        </w:r>
        <w:proofErr w:type="spellStart"/>
        <w:r w:rsidRPr="003B7B31">
          <w:rPr>
            <w:b/>
            <w:rPrChange w:id="619" w:author="McMahon, Natasha" w:date="2020-03-10T15:33:00Z">
              <w:rPr/>
            </w:rPrChange>
          </w:rPr>
          <w:t>AtoN</w:t>
        </w:r>
        <w:proofErr w:type="spellEnd"/>
        <w:r w:rsidRPr="003B7B31">
          <w:rPr>
            <w:b/>
            <w:rPrChange w:id="620" w:author="McMahon, Natasha" w:date="2020-03-10T15:33:00Z">
              <w:rPr/>
            </w:rPrChange>
          </w:rPr>
          <w:t xml:space="preserve"> </w:t>
        </w:r>
      </w:ins>
    </w:p>
    <w:p w14:paraId="62B1A2DA" w14:textId="77777777" w:rsidR="00274D5F" w:rsidRDefault="00274D5F">
      <w:pPr>
        <w:rPr>
          <w:ins w:id="621" w:author="McMahon, Natasha" w:date="2020-03-10T15:09:00Z"/>
        </w:rPr>
      </w:pPr>
      <w:ins w:id="622" w:author="McMahon, Natasha" w:date="2020-03-10T15:09:00Z">
        <w:r>
          <w:t xml:space="preserve">A Real AIS </w:t>
        </w:r>
        <w:proofErr w:type="spellStart"/>
        <w:r>
          <w:t>AtoN</w:t>
        </w:r>
        <w:proofErr w:type="spellEnd"/>
        <w:r>
          <w:t xml:space="preserve"> Station is an AIS station located on an </w:t>
        </w:r>
        <w:proofErr w:type="spellStart"/>
        <w:r>
          <w:t>AtoN</w:t>
        </w:r>
        <w:proofErr w:type="spellEnd"/>
        <w:r>
          <w:t xml:space="preserve"> that physically exists. </w:t>
        </w:r>
      </w:ins>
    </w:p>
    <w:p w14:paraId="53C16554" w14:textId="77777777" w:rsidR="00274D5F" w:rsidRDefault="00274D5F">
      <w:pPr>
        <w:rPr>
          <w:ins w:id="623" w:author="McMahon, Natasha" w:date="2020-03-10T15:09:00Z"/>
        </w:rPr>
      </w:pPr>
    </w:p>
    <w:p w14:paraId="3D592314" w14:textId="77777777" w:rsidR="00274D5F" w:rsidRPr="003B7B31" w:rsidRDefault="00274D5F">
      <w:pPr>
        <w:rPr>
          <w:ins w:id="624" w:author="McMahon, Natasha" w:date="2020-03-10T15:11:00Z"/>
          <w:b/>
          <w:rPrChange w:id="625" w:author="McMahon, Natasha" w:date="2020-03-10T15:33:00Z">
            <w:rPr>
              <w:ins w:id="626" w:author="McMahon, Natasha" w:date="2020-03-10T15:11:00Z"/>
            </w:rPr>
          </w:rPrChange>
        </w:rPr>
      </w:pPr>
      <w:ins w:id="627" w:author="McMahon, Natasha" w:date="2020-03-10T15:09:00Z">
        <w:r w:rsidRPr="003B7B31">
          <w:rPr>
            <w:b/>
            <w:rPrChange w:id="628" w:author="McMahon, Natasha" w:date="2020-03-10T15:33:00Z">
              <w:rPr/>
            </w:rPrChange>
          </w:rPr>
          <w:t xml:space="preserve">Synthetic AIS </w:t>
        </w:r>
        <w:proofErr w:type="spellStart"/>
        <w:r w:rsidRPr="003B7B31">
          <w:rPr>
            <w:b/>
            <w:rPrChange w:id="629" w:author="McMahon, Natasha" w:date="2020-03-10T15:33:00Z">
              <w:rPr/>
            </w:rPrChange>
          </w:rPr>
          <w:t>AtoN</w:t>
        </w:r>
        <w:proofErr w:type="spellEnd"/>
        <w:r w:rsidRPr="003B7B31">
          <w:rPr>
            <w:b/>
            <w:rPrChange w:id="630" w:author="McMahon, Natasha" w:date="2020-03-10T15:33:00Z">
              <w:rPr/>
            </w:rPrChange>
          </w:rPr>
          <w:t xml:space="preserve"> </w:t>
        </w:r>
      </w:ins>
    </w:p>
    <w:p w14:paraId="1FA38EC2" w14:textId="77777777" w:rsidR="003B7B31" w:rsidRDefault="00274D5F">
      <w:pPr>
        <w:rPr>
          <w:ins w:id="631" w:author="McMahon, Natasha" w:date="2020-03-10T15:26:00Z"/>
        </w:rPr>
      </w:pPr>
      <w:ins w:id="632" w:author="McMahon, Natasha" w:date="2020-03-10T15:09:00Z">
        <w:r>
          <w:t xml:space="preserve">A Synthetic AIS </w:t>
        </w:r>
        <w:proofErr w:type="spellStart"/>
        <w:r>
          <w:t>AtoN</w:t>
        </w:r>
        <w:proofErr w:type="spellEnd"/>
        <w:r>
          <w:t xml:space="preserve"> is transmitted from an AIS station</w:t>
        </w:r>
      </w:ins>
      <w:ins w:id="633" w:author="McMahon, Natasha" w:date="2020-03-11T08:53:00Z">
        <w:r w:rsidR="00F47917">
          <w:t>/base</w:t>
        </w:r>
      </w:ins>
      <w:ins w:id="634" w:author="McMahon, Natasha" w:date="2020-03-10T15:26:00Z">
        <w:r w:rsidR="003B7B31">
          <w:t xml:space="preserve"> or transponder</w:t>
        </w:r>
      </w:ins>
      <w:ins w:id="635" w:author="McMahon, Natasha" w:date="2020-03-10T15:09:00Z">
        <w:r>
          <w:t xml:space="preserve"> located remotely from the </w:t>
        </w:r>
        <w:proofErr w:type="spellStart"/>
        <w:r>
          <w:t>AtoN</w:t>
        </w:r>
        <w:proofErr w:type="spellEnd"/>
        <w:r>
          <w:t xml:space="preserve">. </w:t>
        </w:r>
      </w:ins>
    </w:p>
    <w:p w14:paraId="60A86FCE" w14:textId="77777777" w:rsidR="003B7B31" w:rsidRDefault="003B7B31">
      <w:pPr>
        <w:rPr>
          <w:ins w:id="636" w:author="McMahon, Natasha" w:date="2020-03-10T15:25:00Z"/>
        </w:rPr>
      </w:pPr>
    </w:p>
    <w:p w14:paraId="38D62F0B" w14:textId="77777777" w:rsidR="00274D5F" w:rsidRDefault="00274D5F">
      <w:pPr>
        <w:rPr>
          <w:ins w:id="637" w:author="McMahon, Natasha" w:date="2020-03-10T15:09:00Z"/>
        </w:rPr>
      </w:pPr>
      <w:ins w:id="638" w:author="McMahon, Natasha" w:date="2020-03-10T15:09:00Z">
        <w:r>
          <w:t xml:space="preserve">There are 2 types of Synthetic AIS </w:t>
        </w:r>
        <w:proofErr w:type="spellStart"/>
        <w:r>
          <w:t>AtoN</w:t>
        </w:r>
        <w:proofErr w:type="spellEnd"/>
        <w:r>
          <w:t xml:space="preserve">, ‘Monitored Synthetic AIS </w:t>
        </w:r>
        <w:proofErr w:type="spellStart"/>
        <w:r>
          <w:t>AtoN</w:t>
        </w:r>
        <w:proofErr w:type="spellEnd"/>
        <w:r>
          <w:t xml:space="preserve">’ and ‘Predicted Synthetic AIS </w:t>
        </w:r>
        <w:proofErr w:type="spellStart"/>
        <w:r>
          <w:t>AtoN</w:t>
        </w:r>
        <w:proofErr w:type="spellEnd"/>
        <w:r>
          <w:t xml:space="preserve">’. </w:t>
        </w:r>
      </w:ins>
    </w:p>
    <w:p w14:paraId="0BD7807B" w14:textId="77777777" w:rsidR="00274D5F" w:rsidRDefault="00274D5F">
      <w:pPr>
        <w:rPr>
          <w:ins w:id="639" w:author="McMahon, Natasha" w:date="2020-03-10T15:09:00Z"/>
        </w:rPr>
      </w:pPr>
    </w:p>
    <w:p w14:paraId="6568AD19" w14:textId="77777777" w:rsidR="00274D5F" w:rsidRDefault="00274D5F">
      <w:pPr>
        <w:rPr>
          <w:ins w:id="640" w:author="McMahon, Natasha" w:date="2020-03-10T15:11:00Z"/>
        </w:rPr>
      </w:pPr>
      <w:ins w:id="641" w:author="McMahon, Natasha" w:date="2020-03-10T15:09:00Z">
        <w:r>
          <w:t xml:space="preserve">Monitored Synthetic AIS </w:t>
        </w:r>
        <w:proofErr w:type="spellStart"/>
        <w:r>
          <w:t>AtoN</w:t>
        </w:r>
        <w:proofErr w:type="spellEnd"/>
        <w:r>
          <w:t xml:space="preserve"> </w:t>
        </w:r>
      </w:ins>
    </w:p>
    <w:p w14:paraId="7BC57DAE" w14:textId="77777777" w:rsidR="003B7B31" w:rsidRDefault="00274D5F">
      <w:pPr>
        <w:rPr>
          <w:ins w:id="642" w:author="McMahon, Natasha" w:date="2020-03-10T15:27:00Z"/>
        </w:rPr>
      </w:pPr>
      <w:ins w:id="643" w:author="McMahon, Natasha" w:date="2020-03-10T15:09:00Z">
        <w:r>
          <w:t xml:space="preserve">A ‘Monitored Synthetic AIS </w:t>
        </w:r>
        <w:proofErr w:type="spellStart"/>
        <w:r>
          <w:t>AtoN</w:t>
        </w:r>
        <w:proofErr w:type="spellEnd"/>
        <w:r>
          <w:t>’ is transmitted from an AIS Station</w:t>
        </w:r>
      </w:ins>
      <w:ins w:id="644" w:author="McMahon, Natasha" w:date="2020-03-11T08:53:00Z">
        <w:r w:rsidR="00F47917">
          <w:t>/base</w:t>
        </w:r>
      </w:ins>
      <w:ins w:id="645" w:author="McMahon, Natasha" w:date="2020-03-10T15:28:00Z">
        <w:r w:rsidR="003B7B31">
          <w:t xml:space="preserve"> or transponder</w:t>
        </w:r>
      </w:ins>
      <w:ins w:id="646" w:author="McMahon, Natasha" w:date="2020-03-10T15:09:00Z">
        <w:r>
          <w:t xml:space="preserve"> that is located remotely from the </w:t>
        </w:r>
        <w:proofErr w:type="spellStart"/>
        <w:r>
          <w:t>AtoN</w:t>
        </w:r>
        <w:proofErr w:type="spellEnd"/>
        <w:r>
          <w:t xml:space="preserve">. The </w:t>
        </w:r>
        <w:proofErr w:type="spellStart"/>
        <w:r>
          <w:t>AtoN</w:t>
        </w:r>
        <w:proofErr w:type="spellEnd"/>
        <w:r>
          <w:t xml:space="preserve"> physically exists and there is a communication link between the AIS Station</w:t>
        </w:r>
      </w:ins>
      <w:ins w:id="647" w:author="McMahon, Natasha" w:date="2020-03-11T08:54:00Z">
        <w:r w:rsidR="00F47917">
          <w:t>/base</w:t>
        </w:r>
      </w:ins>
      <w:ins w:id="648" w:author="McMahon, Natasha" w:date="2020-03-10T15:09:00Z">
        <w:r>
          <w:t xml:space="preserve"> and the </w:t>
        </w:r>
        <w:proofErr w:type="spellStart"/>
        <w:r>
          <w:t>AtoN</w:t>
        </w:r>
        <w:proofErr w:type="spellEnd"/>
        <w:r>
          <w:t xml:space="preserve">. The communication between the </w:t>
        </w:r>
        <w:proofErr w:type="spellStart"/>
        <w:r>
          <w:t>AtoN</w:t>
        </w:r>
        <w:proofErr w:type="spellEnd"/>
        <w:r>
          <w:t xml:space="preserve"> and AIS confirms the location and status of the </w:t>
        </w:r>
        <w:proofErr w:type="spellStart"/>
        <w:r>
          <w:t>AtoN</w:t>
        </w:r>
        <w:proofErr w:type="spellEnd"/>
        <w:r>
          <w:t xml:space="preserve">. </w:t>
        </w:r>
      </w:ins>
    </w:p>
    <w:p w14:paraId="6273881A" w14:textId="77777777" w:rsidR="003B7B31" w:rsidRDefault="003B7B31">
      <w:pPr>
        <w:rPr>
          <w:ins w:id="649" w:author="McMahon, Natasha" w:date="2020-03-10T15:27:00Z"/>
        </w:rPr>
      </w:pPr>
    </w:p>
    <w:p w14:paraId="05392C15" w14:textId="77777777" w:rsidR="003B7B31" w:rsidRDefault="00274D5F">
      <w:pPr>
        <w:rPr>
          <w:ins w:id="650" w:author="McMahon, Natasha" w:date="2020-03-10T15:27:00Z"/>
        </w:rPr>
      </w:pPr>
      <w:ins w:id="651" w:author="McMahon, Natasha" w:date="2020-03-10T15:09:00Z">
        <w:r>
          <w:t xml:space="preserve">Predicted Synthetic AIS </w:t>
        </w:r>
        <w:proofErr w:type="spellStart"/>
        <w:r>
          <w:t>AtoN</w:t>
        </w:r>
        <w:proofErr w:type="spellEnd"/>
        <w:r>
          <w:t xml:space="preserve"> </w:t>
        </w:r>
      </w:ins>
    </w:p>
    <w:p w14:paraId="7D5CE4E9" w14:textId="77777777" w:rsidR="003B7B31" w:rsidRDefault="00274D5F">
      <w:pPr>
        <w:rPr>
          <w:ins w:id="652" w:author="McMahon, Natasha" w:date="2020-03-10T15:28:00Z"/>
        </w:rPr>
      </w:pPr>
      <w:ins w:id="653" w:author="McMahon, Natasha" w:date="2020-03-10T15:09:00Z">
        <w:r>
          <w:t xml:space="preserve">A ‘Predicted Synthetic AIS </w:t>
        </w:r>
        <w:proofErr w:type="spellStart"/>
        <w:r>
          <w:t>AtoN</w:t>
        </w:r>
        <w:proofErr w:type="spellEnd"/>
        <w:r>
          <w:t>’ is transmitted</w:t>
        </w:r>
      </w:ins>
      <w:ins w:id="654" w:author="McMahon, Natasha" w:date="2020-03-10T15:27:00Z">
        <w:r w:rsidR="003B7B31">
          <w:t xml:space="preserve"> </w:t>
        </w:r>
      </w:ins>
      <w:ins w:id="655" w:author="McMahon, Natasha" w:date="2020-03-10T15:09:00Z">
        <w:r>
          <w:t>from an AIS Station</w:t>
        </w:r>
      </w:ins>
      <w:ins w:id="656" w:author="McMahon, Natasha" w:date="2020-03-11T08:54:00Z">
        <w:r w:rsidR="00F47917">
          <w:t>/base</w:t>
        </w:r>
      </w:ins>
      <w:ins w:id="657" w:author="McMahon, Natasha" w:date="2020-03-10T15:28:00Z">
        <w:r w:rsidR="003B7B31">
          <w:t xml:space="preserve"> or transponder</w:t>
        </w:r>
      </w:ins>
      <w:ins w:id="658" w:author="McMahon, Natasha" w:date="2020-03-10T15:09:00Z">
        <w:r>
          <w:t xml:space="preserve"> that is located remotely from the </w:t>
        </w:r>
        <w:proofErr w:type="spellStart"/>
        <w:r>
          <w:t>AtoN</w:t>
        </w:r>
        <w:proofErr w:type="spellEnd"/>
        <w:r>
          <w:t xml:space="preserve">. </w:t>
        </w:r>
      </w:ins>
    </w:p>
    <w:p w14:paraId="6FC6C331" w14:textId="77777777" w:rsidR="00274D5F" w:rsidRDefault="00274D5F">
      <w:pPr>
        <w:rPr>
          <w:ins w:id="659" w:author="McMahon, Natasha" w:date="2020-03-10T15:09:00Z"/>
        </w:rPr>
      </w:pPr>
      <w:ins w:id="660" w:author="McMahon, Natasha" w:date="2020-03-10T15:09:00Z">
        <w:r>
          <w:t xml:space="preserve">The </w:t>
        </w:r>
        <w:proofErr w:type="spellStart"/>
        <w:r>
          <w:t>AtoN</w:t>
        </w:r>
        <w:proofErr w:type="spellEnd"/>
        <w:r>
          <w:t xml:space="preserve"> physically exists but the </w:t>
        </w:r>
        <w:proofErr w:type="spellStart"/>
        <w:r>
          <w:t>AtoN</w:t>
        </w:r>
        <w:proofErr w:type="spellEnd"/>
        <w:r>
          <w:t xml:space="preserve"> is not monitored to confirm its location or status. </w:t>
        </w:r>
      </w:ins>
      <w:ins w:id="661" w:author="McMahon, Natasha" w:date="2020-03-10T15:28:00Z">
        <w:r w:rsidR="003B7B31">
          <w:t>I</w:t>
        </w:r>
      </w:ins>
      <w:ins w:id="662" w:author="McMahon, Natasha" w:date="2020-03-10T15:09:00Z">
        <w:r>
          <w:t xml:space="preserve">s not recommended for use on floating </w:t>
        </w:r>
        <w:proofErr w:type="spellStart"/>
        <w:r>
          <w:t>AtoN</w:t>
        </w:r>
        <w:proofErr w:type="spellEnd"/>
        <w:r>
          <w:t xml:space="preserve">. </w:t>
        </w:r>
      </w:ins>
    </w:p>
    <w:p w14:paraId="373B1514" w14:textId="77777777" w:rsidR="00274D5F" w:rsidRDefault="00274D5F">
      <w:pPr>
        <w:rPr>
          <w:ins w:id="663" w:author="McMahon, Natasha" w:date="2020-03-10T15:10:00Z"/>
        </w:rPr>
      </w:pPr>
    </w:p>
    <w:p w14:paraId="70A477DB" w14:textId="77777777" w:rsidR="003B7B31" w:rsidRPr="003B7B31" w:rsidRDefault="00274D5F">
      <w:pPr>
        <w:rPr>
          <w:ins w:id="664" w:author="McMahon, Natasha" w:date="2020-03-10T15:29:00Z"/>
          <w:b/>
          <w:rPrChange w:id="665" w:author="McMahon, Natasha" w:date="2020-03-10T15:33:00Z">
            <w:rPr>
              <w:ins w:id="666" w:author="McMahon, Natasha" w:date="2020-03-10T15:29:00Z"/>
            </w:rPr>
          </w:rPrChange>
        </w:rPr>
      </w:pPr>
      <w:ins w:id="667" w:author="McMahon, Natasha" w:date="2020-03-10T15:09:00Z">
        <w:r w:rsidRPr="003B7B31">
          <w:rPr>
            <w:b/>
            <w:rPrChange w:id="668" w:author="McMahon, Natasha" w:date="2020-03-10T15:33:00Z">
              <w:rPr/>
            </w:rPrChange>
          </w:rPr>
          <w:t xml:space="preserve">Virtual AIS </w:t>
        </w:r>
        <w:proofErr w:type="spellStart"/>
        <w:r w:rsidRPr="003B7B31">
          <w:rPr>
            <w:b/>
            <w:rPrChange w:id="669" w:author="McMahon, Natasha" w:date="2020-03-10T15:33:00Z">
              <w:rPr/>
            </w:rPrChange>
          </w:rPr>
          <w:t>AtoN</w:t>
        </w:r>
        <w:proofErr w:type="spellEnd"/>
        <w:r w:rsidRPr="003B7B31">
          <w:rPr>
            <w:b/>
            <w:rPrChange w:id="670" w:author="McMahon, Natasha" w:date="2020-03-10T15:33:00Z">
              <w:rPr/>
            </w:rPrChange>
          </w:rPr>
          <w:t xml:space="preserve"> </w:t>
        </w:r>
      </w:ins>
    </w:p>
    <w:p w14:paraId="7096F35C" w14:textId="77777777" w:rsidR="003B7B31" w:rsidRDefault="00274D5F">
      <w:pPr>
        <w:rPr>
          <w:ins w:id="671" w:author="McMahon, Natasha" w:date="2020-03-10T15:29:00Z"/>
        </w:rPr>
      </w:pPr>
      <w:ins w:id="672" w:author="McMahon, Natasha" w:date="2020-03-10T15:09:00Z">
        <w:r>
          <w:t xml:space="preserve">A ‘Virtual AIS </w:t>
        </w:r>
        <w:proofErr w:type="spellStart"/>
        <w:r>
          <w:t>AtoN</w:t>
        </w:r>
        <w:proofErr w:type="spellEnd"/>
        <w:r>
          <w:t xml:space="preserve">’ is transmitted </w:t>
        </w:r>
      </w:ins>
      <w:ins w:id="673" w:author="McMahon, Natasha" w:date="2020-03-10T15:29:00Z">
        <w:r w:rsidR="003B7B31">
          <w:t>from an AIS Station</w:t>
        </w:r>
      </w:ins>
      <w:ins w:id="674" w:author="McMahon, Natasha" w:date="2020-03-11T08:54:00Z">
        <w:r w:rsidR="00F47917">
          <w:t>/base</w:t>
        </w:r>
      </w:ins>
      <w:ins w:id="675" w:author="McMahon, Natasha" w:date="2020-03-10T15:29:00Z">
        <w:r w:rsidR="003B7B31">
          <w:t xml:space="preserve"> or transponder </w:t>
        </w:r>
      </w:ins>
      <w:ins w:id="676" w:author="McMahon, Natasha" w:date="2020-03-10T15:09:00Z">
        <w:r>
          <w:t xml:space="preserve">for an </w:t>
        </w:r>
        <w:proofErr w:type="spellStart"/>
        <w:r>
          <w:t>AtoN</w:t>
        </w:r>
        <w:proofErr w:type="spellEnd"/>
        <w:r>
          <w:t xml:space="preserve"> that does not physically exist. </w:t>
        </w:r>
      </w:ins>
    </w:p>
    <w:p w14:paraId="6A02F25A" w14:textId="77777777" w:rsidR="003B7B31" w:rsidRDefault="00274D5F">
      <w:pPr>
        <w:rPr>
          <w:ins w:id="677" w:author="McMahon, Natasha" w:date="2020-03-10T15:30:00Z"/>
        </w:rPr>
      </w:pPr>
      <w:ins w:id="678" w:author="McMahon, Natasha" w:date="2020-03-10T15:09:00Z">
        <w:r>
          <w:t xml:space="preserve">When a Virtual AIS </w:t>
        </w:r>
        <w:proofErr w:type="spellStart"/>
        <w:r>
          <w:t>AtoN</w:t>
        </w:r>
        <w:proofErr w:type="spellEnd"/>
        <w:r>
          <w:t xml:space="preserve"> is used, the </w:t>
        </w:r>
        <w:proofErr w:type="spellStart"/>
        <w:r>
          <w:t>AtoN</w:t>
        </w:r>
        <w:proofErr w:type="spellEnd"/>
        <w:r>
          <w:t xml:space="preserve"> symbol or information would be available for presentation to a mariner</w:t>
        </w:r>
      </w:ins>
      <w:ins w:id="679" w:author="McMahon, Natasha" w:date="2020-03-10T15:30:00Z">
        <w:r w:rsidR="003B7B31">
          <w:t xml:space="preserve"> on E</w:t>
        </w:r>
      </w:ins>
      <w:ins w:id="680" w:author="McMahon, Natasha" w:date="2020-03-10T15:31:00Z">
        <w:r w:rsidR="003B7B31">
          <w:t xml:space="preserve">lectronic </w:t>
        </w:r>
      </w:ins>
      <w:ins w:id="681" w:author="McMahon, Natasha" w:date="2020-03-10T15:30:00Z">
        <w:r w:rsidR="003B7B31">
          <w:t>N</w:t>
        </w:r>
      </w:ins>
      <w:ins w:id="682" w:author="McMahon, Natasha" w:date="2020-03-10T15:31:00Z">
        <w:r w:rsidR="003B7B31">
          <w:t>a</w:t>
        </w:r>
      </w:ins>
      <w:ins w:id="683" w:author="McMahon, Natasha" w:date="2020-03-10T15:32:00Z">
        <w:r w:rsidR="003B7B31">
          <w:t xml:space="preserve">utical </w:t>
        </w:r>
      </w:ins>
      <w:ins w:id="684" w:author="McMahon, Natasha" w:date="2020-03-10T15:30:00Z">
        <w:r w:rsidR="003B7B31">
          <w:t>C</w:t>
        </w:r>
      </w:ins>
      <w:ins w:id="685" w:author="McMahon, Natasha" w:date="2020-03-10T15:31:00Z">
        <w:r w:rsidR="003B7B31">
          <w:t>hart (ENC)/ECDIS</w:t>
        </w:r>
      </w:ins>
      <w:ins w:id="686" w:author="McMahon, Natasha" w:date="2020-03-10T15:09:00Z">
        <w:r>
          <w:t xml:space="preserve">, even though there is no real </w:t>
        </w:r>
        <w:proofErr w:type="spellStart"/>
        <w:r>
          <w:t>AtoN</w:t>
        </w:r>
        <w:proofErr w:type="spellEnd"/>
        <w:r>
          <w:t xml:space="preserve"> such as a buoy or beacon. </w:t>
        </w:r>
      </w:ins>
    </w:p>
    <w:p w14:paraId="0E18501F" w14:textId="77777777" w:rsidR="003B7B31" w:rsidRDefault="003B7B31">
      <w:pPr>
        <w:rPr>
          <w:ins w:id="687" w:author="McMahon, Natasha" w:date="2020-03-10T15:30:00Z"/>
        </w:rPr>
      </w:pPr>
    </w:p>
    <w:p w14:paraId="55C67E8A" w14:textId="77777777" w:rsidR="00274D5F" w:rsidRPr="00792A94" w:rsidRDefault="00C27353">
      <w:pPr>
        <w:rPr>
          <w:ins w:id="688" w:author="McMahon, Natasha" w:date="2020-03-10T15:39:00Z"/>
          <w:highlight w:val="yellow"/>
          <w:rPrChange w:id="689" w:author="McMahon, Natasha" w:date="2020-03-10T15:40:00Z">
            <w:rPr>
              <w:ins w:id="690" w:author="McMahon, Natasha" w:date="2020-03-10T15:39:00Z"/>
            </w:rPr>
          </w:rPrChange>
        </w:rPr>
      </w:pPr>
      <w:ins w:id="691" w:author="McMahon, Natasha" w:date="2020-03-10T15:37:00Z">
        <w:r w:rsidRPr="00792A94">
          <w:rPr>
            <w:highlight w:val="yellow"/>
            <w:rPrChange w:id="692" w:author="McMahon, Natasha" w:date="2020-03-10T15:40:00Z">
              <w:rPr/>
            </w:rPrChange>
          </w:rPr>
          <w:t xml:space="preserve">*Question: Should there be a diagram showing the AIS </w:t>
        </w:r>
        <w:proofErr w:type="spellStart"/>
        <w:r w:rsidRPr="00792A94">
          <w:rPr>
            <w:highlight w:val="yellow"/>
            <w:rPrChange w:id="693" w:author="McMahon, Natasha" w:date="2020-03-10T15:40:00Z">
              <w:rPr/>
            </w:rPrChange>
          </w:rPr>
          <w:t>AtoN</w:t>
        </w:r>
        <w:proofErr w:type="spellEnd"/>
        <w:r w:rsidRPr="00792A94">
          <w:rPr>
            <w:highlight w:val="yellow"/>
            <w:rPrChange w:id="694" w:author="McMahon, Natasha" w:date="2020-03-10T15:40:00Z">
              <w:rPr/>
            </w:rPrChange>
          </w:rPr>
          <w:t xml:space="preserve"> on a chart?</w:t>
        </w:r>
      </w:ins>
      <w:ins w:id="695" w:author="McMahon, Natasha" w:date="2020-03-10T15:39:00Z">
        <w:r w:rsidR="00792A94" w:rsidRPr="00792A94">
          <w:rPr>
            <w:highlight w:val="yellow"/>
            <w:rPrChange w:id="696" w:author="McMahon, Natasha" w:date="2020-03-10T15:40:00Z">
              <w:rPr/>
            </w:rPrChange>
          </w:rPr>
          <w:t xml:space="preserve"> Paper &amp; ENC (or combination)</w:t>
        </w:r>
      </w:ins>
    </w:p>
    <w:p w14:paraId="3AF166B3" w14:textId="77777777" w:rsidR="00792A94" w:rsidRDefault="00792A94">
      <w:pPr>
        <w:rPr>
          <w:ins w:id="697" w:author="McMahon, Natasha" w:date="2020-03-10T15:52:00Z"/>
        </w:rPr>
      </w:pPr>
      <w:ins w:id="698" w:author="McMahon, Natasha" w:date="2020-03-10T15:40:00Z">
        <w:r w:rsidRPr="00792A94">
          <w:rPr>
            <w:highlight w:val="yellow"/>
            <w:rPrChange w:id="699" w:author="McMahon, Natasha" w:date="2020-03-10T15:40:00Z">
              <w:rPr/>
            </w:rPrChange>
          </w:rPr>
          <w:t xml:space="preserve">Are there </w:t>
        </w:r>
        <w:r>
          <w:rPr>
            <w:highlight w:val="yellow"/>
          </w:rPr>
          <w:t xml:space="preserve">any other </w:t>
        </w:r>
        <w:r w:rsidRPr="00792A94">
          <w:rPr>
            <w:highlight w:val="yellow"/>
            <w:rPrChange w:id="700" w:author="McMahon, Natasha" w:date="2020-03-10T15:40:00Z">
              <w:rPr/>
            </w:rPrChange>
          </w:rPr>
          <w:t>beneficial portrayal options</w:t>
        </w:r>
        <w:r>
          <w:rPr>
            <w:highlight w:val="yellow"/>
          </w:rPr>
          <w:t xml:space="preserve"> in the MBS</w:t>
        </w:r>
        <w:r w:rsidRPr="00792A94">
          <w:rPr>
            <w:highlight w:val="yellow"/>
            <w:rPrChange w:id="701" w:author="McMahon, Natasha" w:date="2020-03-10T15:40:00Z">
              <w:rPr/>
            </w:rPrChange>
          </w:rPr>
          <w:t>?</w:t>
        </w:r>
      </w:ins>
    </w:p>
    <w:p w14:paraId="59FDB073" w14:textId="77777777" w:rsidR="00DF04D0" w:rsidRDefault="00DF04D0">
      <w:pPr>
        <w:rPr>
          <w:ins w:id="702" w:author="McMahon, Natasha" w:date="2020-03-10T15:52:00Z"/>
        </w:rPr>
      </w:pPr>
    </w:p>
    <w:p w14:paraId="74671A4B" w14:textId="77777777" w:rsidR="00DF04D0" w:rsidRDefault="00DF04D0"/>
    <w:sectPr w:rsidR="00DF04D0" w:rsidSect="005E1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FA40FB"/>
    <w:multiLevelType w:val="hybridMultilevel"/>
    <w:tmpl w:val="48487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cMahon, Natasha">
    <w15:presenceInfo w15:providerId="AD" w15:userId="S-1-5-21-334392860-1687531001-4089495415-47199"/>
  </w15:person>
  <w15:person w15:author="James Collocott">
    <w15:presenceInfo w15:providerId="AD" w15:userId="S::jcollocott@samsa.org.za::21bc44d5-9373-4a99-b7cd-50c5163a87b1"/>
  </w15:person>
  <w15:person w15:author="Peter Douglas">
    <w15:presenceInfo w15:providerId="AD" w15:userId="S-1-5-21-1969447275-618939371-6498272-10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99E"/>
    <w:rsid w:val="00011381"/>
    <w:rsid w:val="000D5705"/>
    <w:rsid w:val="00101EAA"/>
    <w:rsid w:val="00167AD1"/>
    <w:rsid w:val="001A3395"/>
    <w:rsid w:val="00227BE2"/>
    <w:rsid w:val="00235D3C"/>
    <w:rsid w:val="00274D5F"/>
    <w:rsid w:val="002F012C"/>
    <w:rsid w:val="003015A0"/>
    <w:rsid w:val="003B7B31"/>
    <w:rsid w:val="004F0DCE"/>
    <w:rsid w:val="005E15CA"/>
    <w:rsid w:val="005E5807"/>
    <w:rsid w:val="00621ADC"/>
    <w:rsid w:val="006676ED"/>
    <w:rsid w:val="006835D1"/>
    <w:rsid w:val="006F6C50"/>
    <w:rsid w:val="00712E52"/>
    <w:rsid w:val="007738A9"/>
    <w:rsid w:val="00792A94"/>
    <w:rsid w:val="0079499E"/>
    <w:rsid w:val="007B7FF7"/>
    <w:rsid w:val="008B356B"/>
    <w:rsid w:val="00966891"/>
    <w:rsid w:val="00A37B73"/>
    <w:rsid w:val="00A963F9"/>
    <w:rsid w:val="00AC2B73"/>
    <w:rsid w:val="00BC1C72"/>
    <w:rsid w:val="00C27353"/>
    <w:rsid w:val="00C3399C"/>
    <w:rsid w:val="00C6059A"/>
    <w:rsid w:val="00CB12F6"/>
    <w:rsid w:val="00DF04D0"/>
    <w:rsid w:val="00E02BFF"/>
    <w:rsid w:val="00F3399A"/>
    <w:rsid w:val="00F4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E3FE1"/>
  <w15:chartTrackingRefBased/>
  <w15:docId w15:val="{D319FF6F-FFE2-4824-AE4A-6140D45B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99E"/>
    <w:pPr>
      <w:spacing w:after="0" w:line="216" w:lineRule="atLeast"/>
    </w:pPr>
    <w:rPr>
      <w:sz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76ED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6ED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DF0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1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2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EDFB24-134A-457A-9414-A439C56E8B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C6DFD5-23B9-403D-95B3-4E0AF3AC9524}"/>
</file>

<file path=customXml/itemProps3.xml><?xml version="1.0" encoding="utf-8"?>
<ds:datastoreItem xmlns:ds="http://schemas.openxmlformats.org/officeDocument/2006/customXml" ds:itemID="{D00C8F55-4747-4FB8-807D-9CDB6750FA36}"/>
</file>

<file path=customXml/itemProps4.xml><?xml version="1.0" encoding="utf-8"?>
<ds:datastoreItem xmlns:ds="http://schemas.openxmlformats.org/officeDocument/2006/customXml" ds:itemID="{80602ED6-4D7F-4B92-8783-B696BCC10E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DFO-MPO</Company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McMahon, Natasha</dc:creator>
  <cp:keywords/>
  <dc:description/>
  <cp:lastModifiedBy>Committees</cp:lastModifiedBy>
  <cp:revision>2</cp:revision>
  <dcterms:created xsi:type="dcterms:W3CDTF">2020-09-15T17:30:00Z</dcterms:created>
  <dcterms:modified xsi:type="dcterms:W3CDTF">2020-09-15T17:30:00Z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